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9E6" w:rsidRPr="0049413D" w:rsidRDefault="0049413D">
      <w:pPr>
        <w:pStyle w:val="Heading6"/>
        <w:rPr>
          <w:u w:val="none"/>
        </w:rPr>
      </w:pPr>
      <w:bookmarkStart w:id="0" w:name="_GoBack"/>
      <w:bookmarkEnd w:id="0"/>
      <w:r>
        <w:rPr>
          <w:u w:val="none"/>
        </w:rPr>
        <w:t xml:space="preserve">FACT SHEET </w:t>
      </w:r>
    </w:p>
    <w:p w:rsidR="00D029E6" w:rsidRDefault="00D029E6">
      <w:pPr>
        <w:tabs>
          <w:tab w:val="left" w:pos="450"/>
          <w:tab w:val="left" w:pos="1080"/>
          <w:tab w:val="left" w:pos="1890"/>
          <w:tab w:val="left" w:pos="3510"/>
          <w:tab w:val="left" w:pos="4320"/>
        </w:tabs>
        <w:jc w:val="center"/>
        <w:rPr>
          <w:u w:val="single"/>
        </w:rPr>
      </w:pPr>
    </w:p>
    <w:p w:rsidR="00D029E6" w:rsidRPr="0049413D" w:rsidRDefault="0049413D">
      <w:pPr>
        <w:pStyle w:val="Heading7"/>
        <w:rPr>
          <w:b/>
          <w:bCs/>
          <w:u w:val="none"/>
        </w:rPr>
      </w:pPr>
      <w:r>
        <w:rPr>
          <w:b/>
          <w:bCs/>
          <w:u w:val="none"/>
        </w:rPr>
        <w:t xml:space="preserve">FSMC </w:t>
      </w:r>
      <w:r w:rsidR="00D029E6" w:rsidRPr="0049413D">
        <w:rPr>
          <w:b/>
          <w:bCs/>
          <w:u w:val="none"/>
        </w:rPr>
        <w:t>MEAL EQUIVALENTS</w:t>
      </w:r>
    </w:p>
    <w:p w:rsidR="00D029E6" w:rsidRDefault="00D029E6">
      <w:pPr>
        <w:tabs>
          <w:tab w:val="left" w:pos="450"/>
          <w:tab w:val="left" w:pos="1080"/>
          <w:tab w:val="left" w:pos="1890"/>
          <w:tab w:val="left" w:pos="3510"/>
          <w:tab w:val="left" w:pos="4320"/>
        </w:tabs>
        <w:rPr>
          <w:u w:val="single"/>
        </w:rPr>
      </w:pPr>
    </w:p>
    <w:p w:rsidR="00D029E6" w:rsidRDefault="00EB2C7B">
      <w:r>
        <w:t>If a FSMC contract has a cents per meal fee, a la carte and/</w:t>
      </w:r>
      <w:r w:rsidR="00D029E6">
        <w:t>or special function sales</w:t>
      </w:r>
      <w:r>
        <w:t xml:space="preserve"> are converted </w:t>
      </w:r>
      <w:r w:rsidR="00D029E6">
        <w:t xml:space="preserve">into meal equivalents for the purpose of determining management fees.  </w:t>
      </w:r>
      <w:r w:rsidR="00ED325B">
        <w:t>The meal equivalents are added to the reimbursable meal counts to determine a</w:t>
      </w:r>
      <w:r w:rsidR="00ED325B" w:rsidRPr="00ED325B">
        <w:rPr>
          <w:u w:val="single"/>
        </w:rPr>
        <w:t xml:space="preserve"> total</w:t>
      </w:r>
      <w:r w:rsidR="00ED325B">
        <w:t xml:space="preserve"> meal count.</w:t>
      </w:r>
      <w:r w:rsidR="0019540D">
        <w:t xml:space="preserve"> </w:t>
      </w:r>
      <w:proofErr w:type="gramStart"/>
      <w:r w:rsidR="0019540D">
        <w:t>A cents</w:t>
      </w:r>
      <w:proofErr w:type="gramEnd"/>
      <w:r w:rsidR="0019540D">
        <w:t xml:space="preserve"> per meal fee is applied to the total meal count.</w:t>
      </w:r>
    </w:p>
    <w:p w:rsidR="00ED325B" w:rsidRDefault="00ED325B"/>
    <w:p w:rsidR="00ED325B" w:rsidRDefault="00D029E6" w:rsidP="00ED325B">
      <w:r>
        <w:t>Most a la carte items can be produced more quickly and at a lower cost than a reimbursable meal (especially commercially prepared prepackaged items requiring minimal preparation and labor).  Therefore, the a la ca</w:t>
      </w:r>
      <w:r w:rsidR="0019540D">
        <w:t xml:space="preserve">rte service may yield </w:t>
      </w:r>
      <w:r w:rsidR="006274D8">
        <w:t>higher</w:t>
      </w:r>
      <w:r>
        <w:t xml:space="preserve"> management fees for the FSMC per unit sale than </w:t>
      </w:r>
      <w:r w:rsidR="00ED325B">
        <w:t>the reimbursa</w:t>
      </w:r>
      <w:r w:rsidR="0019540D">
        <w:t>ble meals served. This</w:t>
      </w:r>
      <w:r w:rsidR="00ED325B">
        <w:t xml:space="preserve"> could possibly result in increased management fees for the </w:t>
      </w:r>
      <w:r w:rsidR="00173E42">
        <w:t xml:space="preserve">School Food Authority </w:t>
      </w:r>
      <w:r w:rsidR="00ED325B">
        <w:t>(</w:t>
      </w:r>
      <w:r w:rsidR="00173E42">
        <w:t>SFA</w:t>
      </w:r>
      <w:r w:rsidR="00ED325B">
        <w:t xml:space="preserve">) </w:t>
      </w:r>
      <w:r w:rsidR="00ED325B">
        <w:rPr>
          <w:u w:val="words"/>
        </w:rPr>
        <w:t>and</w:t>
      </w:r>
      <w:r w:rsidR="00ED325B">
        <w:t xml:space="preserve"> a reduction in state and federal reimbursement.</w:t>
      </w:r>
    </w:p>
    <w:p w:rsidR="0019540D" w:rsidRDefault="0019540D" w:rsidP="00ED325B"/>
    <w:p w:rsidR="0019540D" w:rsidRDefault="0019540D" w:rsidP="00ED325B">
      <w:r>
        <w:t>In an effort to preclude the promotion of a la carte sales over reimbursable meal revenue, it is suggested that the conversion factor used, at a minimum, be equal to or greater than the rate of reimbursement for a free lunch</w:t>
      </w:r>
    </w:p>
    <w:p w:rsidR="00D029E6" w:rsidRDefault="00D029E6">
      <w:pPr>
        <w:pStyle w:val="BodyText"/>
      </w:pPr>
    </w:p>
    <w:p w:rsidR="00D029E6" w:rsidRDefault="00D029E6">
      <w:pPr>
        <w:pStyle w:val="BodyText"/>
      </w:pPr>
      <w:r>
        <w:t>The</w:t>
      </w:r>
      <w:r w:rsidR="00173E42">
        <w:t xml:space="preserve"> SFA</w:t>
      </w:r>
      <w:r>
        <w:t xml:space="preserve">, in the specifications, should establish the meal equivalent conversion factor.  </w:t>
      </w:r>
    </w:p>
    <w:p w:rsidR="00D029E6" w:rsidRDefault="00D029E6">
      <w:pPr>
        <w:tabs>
          <w:tab w:val="left" w:pos="450"/>
          <w:tab w:val="left" w:pos="1080"/>
          <w:tab w:val="left" w:pos="1890"/>
          <w:tab w:val="left" w:pos="3510"/>
          <w:tab w:val="left" w:pos="4320"/>
        </w:tabs>
      </w:pPr>
    </w:p>
    <w:p w:rsidR="0019540D" w:rsidRDefault="0019540D" w:rsidP="0019540D">
      <w:pPr>
        <w:tabs>
          <w:tab w:val="left" w:pos="450"/>
          <w:tab w:val="left" w:pos="1080"/>
          <w:tab w:val="left" w:pos="1890"/>
          <w:tab w:val="left" w:pos="3510"/>
          <w:tab w:val="left" w:pos="4320"/>
        </w:tabs>
      </w:pPr>
    </w:p>
    <w:p w:rsidR="0019540D" w:rsidRDefault="0019540D" w:rsidP="0019540D">
      <w:pPr>
        <w:pStyle w:val="Heading8"/>
        <w:spacing w:line="360" w:lineRule="auto"/>
      </w:pPr>
      <w:r>
        <w:t>SAMPLE CALCULATIONS</w:t>
      </w:r>
    </w:p>
    <w:p w:rsidR="0019540D" w:rsidRDefault="00D029E6">
      <w:r>
        <w:tab/>
      </w:r>
    </w:p>
    <w:p w:rsidR="00D029E6" w:rsidRDefault="0019540D">
      <w:r>
        <w:t xml:space="preserve">     </w:t>
      </w:r>
      <w:r w:rsidR="00D029E6">
        <w:t>Example:  A la carte Sales for One Month - $23,000</w:t>
      </w:r>
    </w:p>
    <w:p w:rsidR="00D029E6" w:rsidRDefault="00D029E6"/>
    <w:p w:rsidR="00D029E6" w:rsidRDefault="0019540D">
      <w:pPr>
        <w:pStyle w:val="BodyText"/>
        <w:tabs>
          <w:tab w:val="left" w:pos="720"/>
          <w:tab w:val="left" w:pos="3960"/>
          <w:tab w:val="left" w:pos="4680"/>
          <w:tab w:val="left" w:pos="5040"/>
        </w:tabs>
      </w:pPr>
      <w:r>
        <w:t xml:space="preserve">     </w:t>
      </w:r>
      <w:r w:rsidR="00D029E6">
        <w:t>Possible Conversion Factors -</w:t>
      </w:r>
      <w:r w:rsidR="00D029E6">
        <w:tab/>
      </w:r>
      <w:r w:rsidR="00D029E6">
        <w:sym w:font="Marlett" w:char="F069"/>
      </w:r>
      <w:r w:rsidR="00D029E6">
        <w:tab/>
        <w:t>$1.00 (most common)</w:t>
      </w:r>
    </w:p>
    <w:p w:rsidR="00D029E6" w:rsidRDefault="00D029E6">
      <w:pPr>
        <w:pStyle w:val="BodyText"/>
        <w:ind w:left="2880" w:firstLine="720"/>
      </w:pPr>
      <w:r>
        <w:tab/>
      </w:r>
      <w:r>
        <w:tab/>
      </w:r>
      <w:r>
        <w:tab/>
        <w:t>or</w:t>
      </w:r>
    </w:p>
    <w:p w:rsidR="00D029E6" w:rsidRDefault="00D029E6">
      <w:pPr>
        <w:pStyle w:val="BodyText"/>
        <w:tabs>
          <w:tab w:val="left" w:pos="720"/>
          <w:tab w:val="left" w:pos="3960"/>
          <w:tab w:val="left" w:pos="4680"/>
          <w:tab w:val="left" w:pos="5040"/>
        </w:tabs>
      </w:pPr>
      <w:r>
        <w:tab/>
      </w:r>
      <w:r>
        <w:tab/>
      </w:r>
      <w:r>
        <w:sym w:font="Marlett" w:char="F069"/>
      </w:r>
      <w:r>
        <w:tab/>
        <w:t>$</w:t>
      </w:r>
      <w:r w:rsidR="0039520B">
        <w:t xml:space="preserve">2.90 </w:t>
      </w:r>
      <w:r>
        <w:t>(</w:t>
      </w:r>
      <w:r w:rsidR="0039520B">
        <w:t>approximate free reimbursement rate)</w:t>
      </w:r>
    </w:p>
    <w:p w:rsidR="00D029E6" w:rsidRDefault="00D029E6">
      <w:pPr>
        <w:pStyle w:val="BodyText"/>
        <w:ind w:left="2880" w:firstLine="720"/>
      </w:pPr>
      <w:r>
        <w:tab/>
      </w:r>
      <w:r>
        <w:tab/>
      </w:r>
      <w:r>
        <w:tab/>
        <w:t>or</w:t>
      </w:r>
    </w:p>
    <w:p w:rsidR="00D029E6" w:rsidRDefault="00D029E6" w:rsidP="0039520B">
      <w:pPr>
        <w:pStyle w:val="BodyText"/>
        <w:numPr>
          <w:ilvl w:val="0"/>
          <w:numId w:val="2"/>
        </w:numPr>
        <w:tabs>
          <w:tab w:val="left" w:pos="720"/>
          <w:tab w:val="left" w:pos="3960"/>
          <w:tab w:val="left" w:pos="5040"/>
        </w:tabs>
      </w:pPr>
      <w:r>
        <w:t>$</w:t>
      </w:r>
      <w:r w:rsidR="006C51E5">
        <w:t>3</w:t>
      </w:r>
      <w:r w:rsidR="006A1D0E">
        <w:t xml:space="preserve">.00 </w:t>
      </w:r>
      <w:r w:rsidR="0039520B">
        <w:t>(average price charge to paying child)</w:t>
      </w:r>
    </w:p>
    <w:p w:rsidR="0039520B" w:rsidRDefault="0039520B" w:rsidP="0039520B">
      <w:pPr>
        <w:pStyle w:val="BodyText"/>
        <w:tabs>
          <w:tab w:val="left" w:pos="720"/>
          <w:tab w:val="left" w:pos="3960"/>
          <w:tab w:val="left" w:pos="4680"/>
          <w:tab w:val="left" w:pos="5040"/>
        </w:tabs>
        <w:ind w:left="3960"/>
      </w:pPr>
    </w:p>
    <w:p w:rsidR="00D029E6" w:rsidRDefault="0019540D">
      <w:r>
        <w:t xml:space="preserve">     </w:t>
      </w:r>
      <w:r w:rsidR="00D029E6">
        <w:t>Management Fee - $.15/per meal/meal equivalent</w:t>
      </w:r>
    </w:p>
    <w:p w:rsidR="0019540D" w:rsidRPr="0019540D" w:rsidRDefault="0019540D" w:rsidP="0019540D">
      <w:pPr>
        <w:ind w:left="360"/>
        <w:rPr>
          <w:b/>
        </w:rPr>
      </w:pPr>
    </w:p>
    <w:p w:rsidR="00D029E6" w:rsidRDefault="00D029E6">
      <w:pPr>
        <w:numPr>
          <w:ilvl w:val="0"/>
          <w:numId w:val="1"/>
        </w:numPr>
        <w:rPr>
          <w:b/>
        </w:rPr>
      </w:pPr>
      <w:r>
        <w:rPr>
          <w:b/>
          <w:u w:val="single"/>
        </w:rPr>
        <w:t>$1.00 Conversion Factor</w:t>
      </w:r>
    </w:p>
    <w:p w:rsidR="00D029E6" w:rsidRDefault="00D029E6">
      <w:pPr>
        <w:rPr>
          <w:bCs/>
        </w:rPr>
      </w:pPr>
    </w:p>
    <w:p w:rsidR="00D029E6" w:rsidRDefault="00D029E6">
      <w:pPr>
        <w:ind w:left="360"/>
        <w:rPr>
          <w:bCs/>
        </w:rPr>
      </w:pPr>
      <w:r>
        <w:rPr>
          <w:bCs/>
        </w:rPr>
        <w:t xml:space="preserve">$23,000 </w:t>
      </w:r>
      <w:r>
        <w:rPr>
          <w:rFonts w:cs="Arial"/>
          <w:bCs/>
        </w:rPr>
        <w:t>÷</w:t>
      </w:r>
      <w:r>
        <w:rPr>
          <w:bCs/>
        </w:rPr>
        <w:t xml:space="preserve"> </w:t>
      </w:r>
      <w:r>
        <w:rPr>
          <w:b/>
          <w:u w:val="words"/>
        </w:rPr>
        <w:t>$1.00</w:t>
      </w:r>
      <w:r>
        <w:rPr>
          <w:bCs/>
        </w:rPr>
        <w:t xml:space="preserve"> = 23,000 meal equivalents X $.15 = $3,450.00 for the management fee.</w:t>
      </w:r>
    </w:p>
    <w:p w:rsidR="00D029E6" w:rsidRDefault="00D029E6">
      <w:pPr>
        <w:rPr>
          <w:bCs/>
        </w:rPr>
      </w:pPr>
    </w:p>
    <w:p w:rsidR="00D029E6" w:rsidRDefault="00D029E6">
      <w:pPr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  <w:u w:val="single"/>
        </w:rPr>
        <w:t>$</w:t>
      </w:r>
      <w:r w:rsidR="0039520B">
        <w:rPr>
          <w:b/>
          <w:bCs/>
          <w:u w:val="single"/>
        </w:rPr>
        <w:t>2.90</w:t>
      </w:r>
      <w:r>
        <w:rPr>
          <w:b/>
          <w:bCs/>
          <w:u w:val="single"/>
        </w:rPr>
        <w:t xml:space="preserve"> Conversion Factor</w:t>
      </w:r>
    </w:p>
    <w:p w:rsidR="00D029E6" w:rsidRDefault="00D029E6">
      <w:pPr>
        <w:rPr>
          <w:b/>
        </w:rPr>
      </w:pPr>
    </w:p>
    <w:p w:rsidR="00D029E6" w:rsidRDefault="00D029E6">
      <w:pPr>
        <w:ind w:left="360"/>
      </w:pPr>
      <w:r>
        <w:t>$23,000</w:t>
      </w:r>
      <w:r>
        <w:rPr>
          <w:bCs/>
        </w:rPr>
        <w:t xml:space="preserve"> </w:t>
      </w:r>
      <w:r>
        <w:rPr>
          <w:rFonts w:cs="Arial"/>
          <w:bCs/>
        </w:rPr>
        <w:t>÷</w:t>
      </w:r>
      <w:r>
        <w:rPr>
          <w:bCs/>
        </w:rPr>
        <w:t xml:space="preserve"> </w:t>
      </w:r>
      <w:r>
        <w:rPr>
          <w:b/>
          <w:bCs/>
          <w:u w:val="single"/>
        </w:rPr>
        <w:t>$</w:t>
      </w:r>
      <w:r w:rsidR="0039520B">
        <w:rPr>
          <w:b/>
          <w:bCs/>
          <w:u w:val="single"/>
        </w:rPr>
        <w:t>2.90</w:t>
      </w:r>
      <w:r>
        <w:t xml:space="preserve"> = </w:t>
      </w:r>
      <w:r w:rsidR="0039520B">
        <w:t>7931</w:t>
      </w:r>
      <w:r>
        <w:t xml:space="preserve"> meal equivalents X $.15 = $</w:t>
      </w:r>
      <w:r w:rsidR="0039520B">
        <w:t>1189.65</w:t>
      </w:r>
      <w:r>
        <w:t xml:space="preserve"> for the management fee.</w:t>
      </w:r>
    </w:p>
    <w:p w:rsidR="00D029E6" w:rsidRDefault="00D029E6"/>
    <w:p w:rsidR="00D029E6" w:rsidRDefault="00D029E6">
      <w:pPr>
        <w:numPr>
          <w:ilvl w:val="0"/>
          <w:numId w:val="1"/>
        </w:numPr>
        <w:rPr>
          <w:b/>
          <w:bCs/>
        </w:rPr>
      </w:pPr>
      <w:r>
        <w:rPr>
          <w:b/>
          <w:bCs/>
          <w:u w:val="single"/>
        </w:rPr>
        <w:t>$</w:t>
      </w:r>
      <w:r w:rsidR="006C51E5">
        <w:rPr>
          <w:b/>
          <w:bCs/>
          <w:u w:val="single"/>
        </w:rPr>
        <w:t>3</w:t>
      </w:r>
      <w:r w:rsidR="0039520B">
        <w:rPr>
          <w:b/>
          <w:bCs/>
          <w:u w:val="single"/>
        </w:rPr>
        <w:t>.00</w:t>
      </w:r>
      <w:r>
        <w:rPr>
          <w:b/>
          <w:bCs/>
          <w:u w:val="single"/>
        </w:rPr>
        <w:t xml:space="preserve"> Conversion Factor</w:t>
      </w:r>
    </w:p>
    <w:p w:rsidR="00D029E6" w:rsidRDefault="00D029E6"/>
    <w:p w:rsidR="00D029E6" w:rsidRDefault="00D029E6">
      <w:pPr>
        <w:ind w:left="360"/>
      </w:pPr>
      <w:r>
        <w:t xml:space="preserve">$23,000 </w:t>
      </w:r>
      <w:r>
        <w:rPr>
          <w:rFonts w:cs="Arial"/>
          <w:bCs/>
        </w:rPr>
        <w:t>÷</w:t>
      </w:r>
      <w:r>
        <w:rPr>
          <w:bCs/>
        </w:rPr>
        <w:t xml:space="preserve"> </w:t>
      </w:r>
      <w:r>
        <w:rPr>
          <w:b/>
          <w:bCs/>
          <w:u w:val="single"/>
        </w:rPr>
        <w:t>$</w:t>
      </w:r>
      <w:r w:rsidR="006C51E5">
        <w:rPr>
          <w:b/>
          <w:bCs/>
          <w:u w:val="single"/>
        </w:rPr>
        <w:t>3</w:t>
      </w:r>
      <w:r w:rsidR="0039520B">
        <w:rPr>
          <w:b/>
          <w:bCs/>
          <w:u w:val="single"/>
        </w:rPr>
        <w:t>.00</w:t>
      </w:r>
      <w:r>
        <w:t xml:space="preserve"> =</w:t>
      </w:r>
      <w:r w:rsidR="006C51E5">
        <w:t xml:space="preserve"> 7667 meal equivalents X $.15 = 1150.05</w:t>
      </w:r>
      <w:r>
        <w:t xml:space="preserve"> for the management fee.</w:t>
      </w:r>
    </w:p>
    <w:p w:rsidR="00D029E6" w:rsidRDefault="00D029E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D029E6">
        <w:trPr>
          <w:cantSplit/>
        </w:trPr>
        <w:tc>
          <w:tcPr>
            <w:tcW w:w="9576" w:type="dxa"/>
            <w:gridSpan w:val="3"/>
            <w:tcBorders>
              <w:bottom w:val="single" w:sz="4" w:space="0" w:color="auto"/>
            </w:tcBorders>
            <w:shd w:val="pct12" w:color="auto" w:fill="auto"/>
          </w:tcPr>
          <w:p w:rsidR="00D029E6" w:rsidRDefault="00D029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The monthly management fee varies </w:t>
            </w:r>
            <w:r>
              <w:rPr>
                <w:b/>
                <w:bCs/>
                <w:u w:val="single"/>
              </w:rPr>
              <w:t>significantly</w:t>
            </w:r>
            <w:r>
              <w:rPr>
                <w:b/>
                <w:bCs/>
              </w:rPr>
              <w:t xml:space="preserve"> depending on the conversion factor.</w:t>
            </w:r>
          </w:p>
        </w:tc>
      </w:tr>
      <w:tr w:rsidR="00D029E6">
        <w:tc>
          <w:tcPr>
            <w:tcW w:w="3192" w:type="dxa"/>
            <w:tcBorders>
              <w:bottom w:val="double" w:sz="4" w:space="0" w:color="auto"/>
            </w:tcBorders>
          </w:tcPr>
          <w:p w:rsidR="00D029E6" w:rsidRDefault="00D029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Conversion Factor</w:t>
            </w:r>
          </w:p>
        </w:tc>
        <w:tc>
          <w:tcPr>
            <w:tcW w:w="3192" w:type="dxa"/>
            <w:tcBorders>
              <w:bottom w:val="double" w:sz="4" w:space="0" w:color="auto"/>
            </w:tcBorders>
          </w:tcPr>
          <w:p w:rsidR="00D029E6" w:rsidRDefault="00D029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Projected Monthly Fee</w:t>
            </w:r>
          </w:p>
        </w:tc>
        <w:tc>
          <w:tcPr>
            <w:tcW w:w="3192" w:type="dxa"/>
            <w:tcBorders>
              <w:bottom w:val="double" w:sz="4" w:space="0" w:color="auto"/>
            </w:tcBorders>
          </w:tcPr>
          <w:p w:rsidR="00D029E6" w:rsidRDefault="00D029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Projected Annual Fee</w:t>
            </w:r>
          </w:p>
        </w:tc>
      </w:tr>
      <w:tr w:rsidR="00D029E6">
        <w:tc>
          <w:tcPr>
            <w:tcW w:w="3192" w:type="dxa"/>
            <w:tcBorders>
              <w:top w:val="double" w:sz="4" w:space="0" w:color="auto"/>
            </w:tcBorders>
          </w:tcPr>
          <w:p w:rsidR="00D029E6" w:rsidRDefault="00D029E6">
            <w:pPr>
              <w:jc w:val="center"/>
            </w:pPr>
            <w:r>
              <w:t>$1.00</w:t>
            </w:r>
          </w:p>
        </w:tc>
        <w:tc>
          <w:tcPr>
            <w:tcW w:w="3192" w:type="dxa"/>
            <w:tcBorders>
              <w:top w:val="double" w:sz="4" w:space="0" w:color="auto"/>
            </w:tcBorders>
          </w:tcPr>
          <w:p w:rsidR="00D029E6" w:rsidRDefault="00D029E6">
            <w:pPr>
              <w:jc w:val="center"/>
            </w:pPr>
            <w:r>
              <w:t>$3,450.00</w:t>
            </w:r>
          </w:p>
        </w:tc>
        <w:tc>
          <w:tcPr>
            <w:tcW w:w="3192" w:type="dxa"/>
            <w:tcBorders>
              <w:top w:val="double" w:sz="4" w:space="0" w:color="auto"/>
            </w:tcBorders>
          </w:tcPr>
          <w:p w:rsidR="00D029E6" w:rsidRDefault="00D029E6">
            <w:pPr>
              <w:jc w:val="center"/>
            </w:pPr>
            <w:r>
              <w:t>$34,500.00</w:t>
            </w:r>
          </w:p>
        </w:tc>
      </w:tr>
      <w:tr w:rsidR="00D029E6">
        <w:tc>
          <w:tcPr>
            <w:tcW w:w="3192" w:type="dxa"/>
          </w:tcPr>
          <w:p w:rsidR="00D029E6" w:rsidRDefault="0039520B">
            <w:pPr>
              <w:jc w:val="center"/>
            </w:pPr>
            <w:r>
              <w:t>$2.90</w:t>
            </w:r>
          </w:p>
        </w:tc>
        <w:tc>
          <w:tcPr>
            <w:tcW w:w="3192" w:type="dxa"/>
          </w:tcPr>
          <w:p w:rsidR="00D029E6" w:rsidRDefault="00D029E6">
            <w:pPr>
              <w:jc w:val="center"/>
            </w:pPr>
            <w:r>
              <w:t>$</w:t>
            </w:r>
            <w:r w:rsidR="0039520B">
              <w:t>1189.65</w:t>
            </w:r>
          </w:p>
        </w:tc>
        <w:tc>
          <w:tcPr>
            <w:tcW w:w="3192" w:type="dxa"/>
          </w:tcPr>
          <w:p w:rsidR="00D029E6" w:rsidRDefault="00D029E6">
            <w:pPr>
              <w:jc w:val="center"/>
            </w:pPr>
            <w:r>
              <w:t>$</w:t>
            </w:r>
            <w:r w:rsidR="0039520B">
              <w:t>11</w:t>
            </w:r>
            <w:r w:rsidR="00EB2C7B">
              <w:t>,</w:t>
            </w:r>
            <w:r w:rsidR="0039520B">
              <w:t>896.00</w:t>
            </w:r>
          </w:p>
        </w:tc>
      </w:tr>
      <w:tr w:rsidR="00D029E6">
        <w:tc>
          <w:tcPr>
            <w:tcW w:w="3192" w:type="dxa"/>
          </w:tcPr>
          <w:p w:rsidR="00D029E6" w:rsidRDefault="006C51E5">
            <w:pPr>
              <w:jc w:val="center"/>
            </w:pPr>
            <w:r>
              <w:t>$3</w:t>
            </w:r>
            <w:r w:rsidR="003B5EBF">
              <w:t>.00</w:t>
            </w:r>
          </w:p>
        </w:tc>
        <w:tc>
          <w:tcPr>
            <w:tcW w:w="3192" w:type="dxa"/>
          </w:tcPr>
          <w:p w:rsidR="00D029E6" w:rsidRDefault="00D029E6">
            <w:pPr>
              <w:jc w:val="center"/>
            </w:pPr>
            <w:r>
              <w:t>$</w:t>
            </w:r>
            <w:r w:rsidR="006C51E5">
              <w:t>1150.05</w:t>
            </w:r>
          </w:p>
        </w:tc>
        <w:tc>
          <w:tcPr>
            <w:tcW w:w="3192" w:type="dxa"/>
          </w:tcPr>
          <w:p w:rsidR="00D029E6" w:rsidRDefault="00D029E6">
            <w:pPr>
              <w:jc w:val="center"/>
            </w:pPr>
            <w:r>
              <w:t>$</w:t>
            </w:r>
            <w:r w:rsidR="006C51E5">
              <w:t>11</w:t>
            </w:r>
            <w:r w:rsidR="00EB2C7B">
              <w:t>,</w:t>
            </w:r>
            <w:r w:rsidR="006C51E5">
              <w:t>500.50</w:t>
            </w:r>
          </w:p>
        </w:tc>
      </w:tr>
    </w:tbl>
    <w:p w:rsidR="00D029E6" w:rsidRDefault="00D029E6">
      <w:pPr>
        <w:pStyle w:val="Header"/>
        <w:tabs>
          <w:tab w:val="clear" w:pos="8640"/>
          <w:tab w:val="left" w:pos="450"/>
          <w:tab w:val="left" w:pos="1080"/>
          <w:tab w:val="left" w:pos="1890"/>
          <w:tab w:val="left" w:pos="3510"/>
          <w:tab w:val="left" w:pos="4320"/>
        </w:tabs>
      </w:pPr>
    </w:p>
    <w:p w:rsidR="00D029E6" w:rsidRDefault="00D029E6">
      <w:pPr>
        <w:rPr>
          <w:sz w:val="18"/>
        </w:rPr>
      </w:pPr>
    </w:p>
    <w:sectPr w:rsidR="00D029E6">
      <w:headerReference w:type="first" r:id="rId7"/>
      <w:pgSz w:w="12240" w:h="15840" w:code="1"/>
      <w:pgMar w:top="1080" w:right="1440" w:bottom="504" w:left="1440" w:header="720" w:footer="720" w:gutter="0"/>
      <w:cols w:space="720"/>
      <w:titlePg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DB6" w:rsidRDefault="00285DB6">
      <w:r>
        <w:separator/>
      </w:r>
    </w:p>
  </w:endnote>
  <w:endnote w:type="continuationSeparator" w:id="0">
    <w:p w:rsidR="00285DB6" w:rsidRDefault="0028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DB6" w:rsidRDefault="00285DB6">
      <w:r>
        <w:separator/>
      </w:r>
    </w:p>
  </w:footnote>
  <w:footnote w:type="continuationSeparator" w:id="0">
    <w:p w:rsidR="00285DB6" w:rsidRDefault="00285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40D" w:rsidRDefault="0019540D">
    <w:pPr>
      <w:pStyle w:val="Header"/>
      <w:jc w:val="right"/>
      <w:rPr>
        <w:i/>
        <w:iCs/>
        <w:sz w:val="18"/>
      </w:rPr>
    </w:pPr>
    <w:r>
      <w:rPr>
        <w:i/>
        <w:iCs/>
        <w:sz w:val="18"/>
      </w:rPr>
      <w:t>Handout #348</w:t>
    </w:r>
  </w:p>
  <w:p w:rsidR="0019540D" w:rsidRDefault="0019540D">
    <w:pPr>
      <w:pStyle w:val="Header"/>
      <w:jc w:val="right"/>
      <w:rPr>
        <w:i/>
        <w:iCs/>
        <w:sz w:val="18"/>
      </w:rPr>
    </w:pPr>
    <w:r>
      <w:rPr>
        <w:i/>
        <w:iCs/>
        <w:sz w:val="18"/>
      </w:rPr>
      <w:t xml:space="preserve">Revised </w:t>
    </w:r>
    <w:r w:rsidR="00173E42">
      <w:rPr>
        <w:i/>
        <w:iCs/>
        <w:sz w:val="18"/>
      </w:rPr>
      <w:t>2/16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A0B72"/>
    <w:multiLevelType w:val="hybridMultilevel"/>
    <w:tmpl w:val="D346BCDE"/>
    <w:lvl w:ilvl="0" w:tplc="A13E5888">
      <w:numFmt w:val="bullet"/>
      <w:lvlText w:val=""/>
      <w:lvlJc w:val="left"/>
      <w:pPr>
        <w:tabs>
          <w:tab w:val="num" w:pos="4680"/>
        </w:tabs>
        <w:ind w:left="4680" w:hanging="720"/>
      </w:pPr>
      <w:rPr>
        <w:rFonts w:ascii="Marlett" w:eastAsia="Times New Roman" w:hAnsi="Marlet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5F981002"/>
    <w:multiLevelType w:val="hybridMultilevel"/>
    <w:tmpl w:val="1666CA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6"/>
  <w:drawingGridVerticalSpacing w:val="7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9E6"/>
    <w:rsid w:val="000956A0"/>
    <w:rsid w:val="000E232E"/>
    <w:rsid w:val="00173E42"/>
    <w:rsid w:val="0019540D"/>
    <w:rsid w:val="001B7BEC"/>
    <w:rsid w:val="00223B32"/>
    <w:rsid w:val="00285DB6"/>
    <w:rsid w:val="0039520B"/>
    <w:rsid w:val="003B5EBF"/>
    <w:rsid w:val="0049413D"/>
    <w:rsid w:val="004F4EE3"/>
    <w:rsid w:val="006274D8"/>
    <w:rsid w:val="00665BA0"/>
    <w:rsid w:val="006A1D0E"/>
    <w:rsid w:val="006C51E5"/>
    <w:rsid w:val="008D1D6C"/>
    <w:rsid w:val="00AB6ADA"/>
    <w:rsid w:val="00BC2AD0"/>
    <w:rsid w:val="00D029E6"/>
    <w:rsid w:val="00D64D2E"/>
    <w:rsid w:val="00E62405"/>
    <w:rsid w:val="00EB2C7B"/>
    <w:rsid w:val="00ED325B"/>
    <w:rsid w:val="00F4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162F22E-F238-4A09-BB82-C3A79AE1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jc w:val="both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keepNext/>
      <w:tabs>
        <w:tab w:val="left" w:pos="450"/>
        <w:tab w:val="left" w:pos="1080"/>
        <w:tab w:val="left" w:pos="1890"/>
        <w:tab w:val="left" w:pos="3510"/>
        <w:tab w:val="left" w:pos="4320"/>
      </w:tabs>
      <w:jc w:val="center"/>
      <w:outlineLvl w:val="5"/>
    </w:pPr>
    <w:rPr>
      <w:b/>
      <w:sz w:val="28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left" w:pos="450"/>
        <w:tab w:val="left" w:pos="1080"/>
        <w:tab w:val="left" w:pos="1890"/>
        <w:tab w:val="left" w:pos="3510"/>
        <w:tab w:val="left" w:pos="4320"/>
      </w:tabs>
      <w:jc w:val="center"/>
      <w:outlineLvl w:val="6"/>
    </w:pPr>
    <w:rPr>
      <w:sz w:val="24"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FACT SHEET IV</vt:lpstr>
    </vt:vector>
  </TitlesOfParts>
  <Company>NJ Dept. of Agriculture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 SHEET IV</dc:title>
  <dc:creator>agmjone</dc:creator>
  <cp:lastModifiedBy>Gartlan, Elizabeth</cp:lastModifiedBy>
  <cp:revision>2</cp:revision>
  <cp:lastPrinted>2012-11-27T13:47:00Z</cp:lastPrinted>
  <dcterms:created xsi:type="dcterms:W3CDTF">2018-04-27T19:23:00Z</dcterms:created>
  <dcterms:modified xsi:type="dcterms:W3CDTF">2018-04-27T19:23:00Z</dcterms:modified>
</cp:coreProperties>
</file>