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611" w:rsidRPr="00FE4993" w:rsidRDefault="00B71AC2" w:rsidP="00FE4993">
      <w:pPr>
        <w:jc w:val="center"/>
        <w:rPr>
          <w:b/>
          <w:sz w:val="32"/>
          <w:szCs w:val="32"/>
          <w:u w:val="single"/>
        </w:rPr>
      </w:pPr>
      <w:r w:rsidRPr="00FE4993">
        <w:rPr>
          <w:b/>
          <w:sz w:val="32"/>
          <w:szCs w:val="32"/>
          <w:u w:val="single"/>
        </w:rPr>
        <w:t>Community Eligibility Guidance</w:t>
      </w:r>
    </w:p>
    <w:p w:rsidR="00B71AC2" w:rsidRDefault="00B71AC2" w:rsidP="00B71AC2">
      <w:pPr>
        <w:jc w:val="center"/>
      </w:pPr>
    </w:p>
    <w:p w:rsidR="00183611" w:rsidRPr="00FE4993" w:rsidRDefault="00183611" w:rsidP="00183611">
      <w:pPr>
        <w:numPr>
          <w:ilvl w:val="0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  <w:u w:val="single"/>
        </w:rPr>
        <w:t>Direct Certification (DC)</w:t>
      </w:r>
      <w:r w:rsidRPr="00FE4993">
        <w:rPr>
          <w:sz w:val="22"/>
          <w:szCs w:val="22"/>
        </w:rPr>
        <w:t xml:space="preserve"> </w:t>
      </w:r>
    </w:p>
    <w:p w:rsidR="00FE4993" w:rsidRPr="00FE4993" w:rsidRDefault="00FE4993" w:rsidP="00FE4993">
      <w:pPr>
        <w:ind w:left="720"/>
        <w:rPr>
          <w:sz w:val="22"/>
          <w:szCs w:val="22"/>
          <w:u w:val="single"/>
        </w:rPr>
      </w:pPr>
    </w:p>
    <w:p w:rsidR="00183611" w:rsidRPr="00FE4993" w:rsidRDefault="00183611" w:rsidP="00183611">
      <w:pPr>
        <w:numPr>
          <w:ilvl w:val="1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Must be conducted </w:t>
      </w:r>
      <w:r w:rsidR="00FE5CCF" w:rsidRPr="00B95508">
        <w:rPr>
          <w:sz w:val="22"/>
          <w:szCs w:val="22"/>
        </w:rPr>
        <w:t>four</w:t>
      </w:r>
      <w:r w:rsidRPr="00FE4993">
        <w:rPr>
          <w:sz w:val="22"/>
          <w:szCs w:val="22"/>
        </w:rPr>
        <w:t xml:space="preserve"> times per year</w:t>
      </w:r>
      <w:r w:rsidR="003A4B0C" w:rsidRPr="00FE4993">
        <w:rPr>
          <w:sz w:val="22"/>
          <w:szCs w:val="22"/>
        </w:rPr>
        <w:t xml:space="preserve"> by all CEP districts</w:t>
      </w:r>
      <w:r w:rsidRPr="00FE4993">
        <w:rPr>
          <w:sz w:val="22"/>
          <w:szCs w:val="22"/>
        </w:rPr>
        <w:t xml:space="preserve"> </w:t>
      </w:r>
    </w:p>
    <w:p w:rsidR="00183611" w:rsidRDefault="001347C7" w:rsidP="00183611">
      <w:pPr>
        <w:ind w:left="2160"/>
        <w:rPr>
          <w:sz w:val="22"/>
          <w:szCs w:val="22"/>
        </w:rPr>
      </w:pPr>
      <w:r>
        <w:rPr>
          <w:sz w:val="22"/>
          <w:szCs w:val="22"/>
        </w:rPr>
        <w:t>July 15</w:t>
      </w:r>
      <w:r w:rsidRPr="001347C7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  <w:r w:rsidR="00183611" w:rsidRPr="00FE4993">
        <w:rPr>
          <w:sz w:val="22"/>
          <w:szCs w:val="22"/>
        </w:rPr>
        <w:t xml:space="preserve">- </w:t>
      </w:r>
      <w:r w:rsidR="00FE5CCF">
        <w:rPr>
          <w:sz w:val="22"/>
          <w:szCs w:val="22"/>
        </w:rPr>
        <w:t>August 30</w:t>
      </w:r>
      <w:r w:rsidRPr="001347C7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</w:p>
    <w:p w:rsidR="00FE5CCF" w:rsidRPr="00FE4993" w:rsidRDefault="00FE5CCF" w:rsidP="00183611">
      <w:pPr>
        <w:ind w:left="2160"/>
        <w:rPr>
          <w:sz w:val="22"/>
          <w:szCs w:val="22"/>
        </w:rPr>
      </w:pPr>
      <w:r w:rsidRPr="00B95508">
        <w:rPr>
          <w:sz w:val="22"/>
          <w:szCs w:val="22"/>
        </w:rPr>
        <w:t xml:space="preserve">September </w:t>
      </w:r>
      <w:r w:rsidR="009E5A01" w:rsidRPr="00B95508">
        <w:rPr>
          <w:sz w:val="22"/>
          <w:szCs w:val="22"/>
        </w:rPr>
        <w:t>1</w:t>
      </w:r>
      <w:r w:rsidR="009E5A01" w:rsidRPr="00B95508">
        <w:rPr>
          <w:sz w:val="22"/>
          <w:szCs w:val="22"/>
          <w:vertAlign w:val="superscript"/>
        </w:rPr>
        <w:t>st</w:t>
      </w:r>
      <w:r w:rsidR="009E5A01" w:rsidRPr="00B95508">
        <w:rPr>
          <w:sz w:val="22"/>
          <w:szCs w:val="22"/>
        </w:rPr>
        <w:t xml:space="preserve"> –</w:t>
      </w:r>
      <w:r w:rsidRPr="00B95508">
        <w:rPr>
          <w:sz w:val="22"/>
          <w:szCs w:val="22"/>
        </w:rPr>
        <w:t xml:space="preserve"> September 30</w:t>
      </w:r>
      <w:r w:rsidR="001347C7" w:rsidRPr="001347C7">
        <w:rPr>
          <w:sz w:val="22"/>
          <w:szCs w:val="22"/>
          <w:vertAlign w:val="superscript"/>
        </w:rPr>
        <w:t>th</w:t>
      </w:r>
      <w:r w:rsidR="001347C7">
        <w:rPr>
          <w:sz w:val="22"/>
          <w:szCs w:val="22"/>
        </w:rPr>
        <w:t xml:space="preserve"> </w:t>
      </w:r>
    </w:p>
    <w:p w:rsidR="00183611" w:rsidRPr="00FE4993" w:rsidRDefault="001347C7" w:rsidP="00183611">
      <w:pPr>
        <w:ind w:left="2160"/>
        <w:rPr>
          <w:sz w:val="22"/>
          <w:szCs w:val="22"/>
        </w:rPr>
      </w:pPr>
      <w:r>
        <w:rPr>
          <w:sz w:val="22"/>
          <w:szCs w:val="22"/>
        </w:rPr>
        <w:t>October 1</w:t>
      </w:r>
      <w:r w:rsidRPr="001347C7">
        <w:rPr>
          <w:sz w:val="22"/>
          <w:szCs w:val="22"/>
          <w:vertAlign w:val="superscript"/>
        </w:rPr>
        <w:t>st</w:t>
      </w:r>
      <w:r>
        <w:rPr>
          <w:sz w:val="22"/>
          <w:szCs w:val="22"/>
        </w:rPr>
        <w:t xml:space="preserve"> - October 30</w:t>
      </w:r>
      <w:r w:rsidRPr="001347C7">
        <w:rPr>
          <w:sz w:val="22"/>
          <w:szCs w:val="22"/>
          <w:vertAlign w:val="superscript"/>
        </w:rPr>
        <w:t>th</w:t>
      </w:r>
      <w:r>
        <w:rPr>
          <w:sz w:val="22"/>
          <w:szCs w:val="22"/>
        </w:rPr>
        <w:t xml:space="preserve"> </w:t>
      </w:r>
    </w:p>
    <w:p w:rsidR="00183611" w:rsidRPr="00FE4993" w:rsidRDefault="00FE5CCF" w:rsidP="00183611">
      <w:pPr>
        <w:ind w:left="2160"/>
        <w:rPr>
          <w:sz w:val="22"/>
          <w:szCs w:val="22"/>
          <w:u w:val="single"/>
        </w:rPr>
      </w:pPr>
      <w:r>
        <w:rPr>
          <w:sz w:val="22"/>
          <w:szCs w:val="22"/>
        </w:rPr>
        <w:t>March 1</w:t>
      </w:r>
      <w:r w:rsidRPr="001347C7">
        <w:rPr>
          <w:sz w:val="22"/>
          <w:szCs w:val="22"/>
          <w:vertAlign w:val="superscript"/>
        </w:rPr>
        <w:t>st</w:t>
      </w:r>
      <w:r w:rsidR="001347C7">
        <w:rPr>
          <w:sz w:val="22"/>
          <w:szCs w:val="22"/>
        </w:rPr>
        <w:t xml:space="preserve"> - March 30</w:t>
      </w:r>
      <w:r w:rsidR="001347C7" w:rsidRPr="001347C7">
        <w:rPr>
          <w:sz w:val="22"/>
          <w:szCs w:val="22"/>
          <w:vertAlign w:val="superscript"/>
        </w:rPr>
        <w:t>th</w:t>
      </w:r>
      <w:r w:rsidR="001347C7">
        <w:rPr>
          <w:sz w:val="22"/>
          <w:szCs w:val="22"/>
        </w:rPr>
        <w:t xml:space="preserve"> </w:t>
      </w:r>
    </w:p>
    <w:p w:rsidR="00183611" w:rsidRPr="00FE4993" w:rsidRDefault="00183611" w:rsidP="00183611">
      <w:pPr>
        <w:numPr>
          <w:ilvl w:val="1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Must be conducted using a file upload of the entire school/school district </w:t>
      </w:r>
      <w:r w:rsidR="002F50D7" w:rsidRPr="00FE4993">
        <w:rPr>
          <w:sz w:val="22"/>
          <w:szCs w:val="22"/>
        </w:rPr>
        <w:t>enrollment</w:t>
      </w:r>
      <w:r w:rsidRPr="00FE4993">
        <w:rPr>
          <w:sz w:val="22"/>
          <w:szCs w:val="22"/>
        </w:rPr>
        <w:t xml:space="preserve"> </w:t>
      </w:r>
      <w:r w:rsidR="00B95508">
        <w:rPr>
          <w:sz w:val="22"/>
          <w:szCs w:val="22"/>
        </w:rPr>
        <w:t xml:space="preserve">with access to meals </w:t>
      </w:r>
      <w:r w:rsidRPr="00FE4993">
        <w:rPr>
          <w:sz w:val="22"/>
          <w:szCs w:val="22"/>
        </w:rPr>
        <w:t>into the SNEARS DC program.</w:t>
      </w:r>
    </w:p>
    <w:p w:rsidR="00DB36FB" w:rsidRPr="00FE4993" w:rsidRDefault="00DB36FB" w:rsidP="00183611">
      <w:pPr>
        <w:numPr>
          <w:ilvl w:val="1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>Individual letters are not sent to the household.</w:t>
      </w:r>
    </w:p>
    <w:p w:rsidR="00B71AC2" w:rsidRPr="00FE4993" w:rsidRDefault="00DB36FB" w:rsidP="00183611">
      <w:pPr>
        <w:numPr>
          <w:ilvl w:val="1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Maintain </w:t>
      </w:r>
      <w:r w:rsidR="00B71AC2" w:rsidRPr="00FE4993">
        <w:rPr>
          <w:sz w:val="22"/>
          <w:szCs w:val="22"/>
        </w:rPr>
        <w:t>copies of</w:t>
      </w:r>
      <w:r w:rsidRPr="00FE4993">
        <w:rPr>
          <w:sz w:val="22"/>
          <w:szCs w:val="22"/>
        </w:rPr>
        <w:t xml:space="preserve"> the DC list.  </w:t>
      </w:r>
    </w:p>
    <w:p w:rsidR="004A7199" w:rsidRPr="004A7199" w:rsidRDefault="004A7199" w:rsidP="004A7199">
      <w:pPr>
        <w:numPr>
          <w:ilvl w:val="1"/>
          <w:numId w:val="2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Follow the prompts in </w:t>
      </w:r>
      <w:r w:rsidR="00183611" w:rsidRPr="00FE4993">
        <w:rPr>
          <w:sz w:val="22"/>
          <w:szCs w:val="22"/>
        </w:rPr>
        <w:t>the system</w:t>
      </w:r>
      <w:r>
        <w:rPr>
          <w:sz w:val="22"/>
          <w:szCs w:val="22"/>
        </w:rPr>
        <w:t xml:space="preserve"> to complete each section</w:t>
      </w:r>
      <w:r w:rsidR="00183611" w:rsidRPr="00FE4993">
        <w:rPr>
          <w:sz w:val="22"/>
          <w:szCs w:val="22"/>
        </w:rPr>
        <w:t>:</w:t>
      </w:r>
    </w:p>
    <w:p w:rsidR="004A7199" w:rsidRPr="004A7199" w:rsidRDefault="004A7199" w:rsidP="004A7199">
      <w:pPr>
        <w:numPr>
          <w:ilvl w:val="2"/>
          <w:numId w:val="2"/>
        </w:numPr>
        <w:rPr>
          <w:sz w:val="22"/>
          <w:szCs w:val="22"/>
        </w:rPr>
      </w:pPr>
      <w:r>
        <w:rPr>
          <w:sz w:val="22"/>
          <w:szCs w:val="22"/>
        </w:rPr>
        <w:t>Deterministic</w:t>
      </w:r>
      <w:r w:rsidRPr="004A7199">
        <w:rPr>
          <w:sz w:val="22"/>
          <w:szCs w:val="22"/>
        </w:rPr>
        <w:t xml:space="preserve"> Match</w:t>
      </w:r>
    </w:p>
    <w:p w:rsidR="00183611" w:rsidRPr="004A7199" w:rsidRDefault="00183611" w:rsidP="00183611">
      <w:pPr>
        <w:numPr>
          <w:ilvl w:val="2"/>
          <w:numId w:val="2"/>
        </w:numPr>
        <w:rPr>
          <w:sz w:val="22"/>
          <w:szCs w:val="22"/>
          <w:u w:val="single"/>
        </w:rPr>
      </w:pPr>
      <w:bookmarkStart w:id="0" w:name="_Hlk512603484"/>
      <w:r w:rsidRPr="00FE4993">
        <w:rPr>
          <w:sz w:val="22"/>
          <w:szCs w:val="22"/>
        </w:rPr>
        <w:t>Probabilistic Match</w:t>
      </w:r>
    </w:p>
    <w:bookmarkEnd w:id="0"/>
    <w:p w:rsidR="004A7199" w:rsidRPr="00FE4993" w:rsidRDefault="004A7199" w:rsidP="00183611">
      <w:pPr>
        <w:numPr>
          <w:ilvl w:val="2"/>
          <w:numId w:val="2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>Household Match</w:t>
      </w:r>
    </w:p>
    <w:p w:rsidR="00183611" w:rsidRPr="00FE4993" w:rsidRDefault="00183611" w:rsidP="00183611">
      <w:pPr>
        <w:numPr>
          <w:ilvl w:val="2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>Foster Care Match</w:t>
      </w:r>
    </w:p>
    <w:p w:rsidR="00183611" w:rsidRPr="00FE4993" w:rsidRDefault="004A7199" w:rsidP="00183611">
      <w:pPr>
        <w:numPr>
          <w:ilvl w:val="2"/>
          <w:numId w:val="2"/>
        </w:numPr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Check </w:t>
      </w:r>
      <w:r w:rsidR="00183611" w:rsidRPr="00FE4993">
        <w:rPr>
          <w:sz w:val="22"/>
          <w:szCs w:val="22"/>
        </w:rPr>
        <w:t>Dupli</w:t>
      </w:r>
      <w:r>
        <w:rPr>
          <w:sz w:val="22"/>
          <w:szCs w:val="22"/>
        </w:rPr>
        <w:t>cate Certified Students Tab (</w:t>
      </w:r>
      <w:r w:rsidR="00183611" w:rsidRPr="00FE4993">
        <w:rPr>
          <w:sz w:val="22"/>
          <w:szCs w:val="22"/>
        </w:rPr>
        <w:t>within</w:t>
      </w:r>
      <w:r>
        <w:rPr>
          <w:sz w:val="22"/>
          <w:szCs w:val="22"/>
        </w:rPr>
        <w:t xml:space="preserve"> and </w:t>
      </w:r>
      <w:r w:rsidR="002F50D7" w:rsidRPr="00FE4993">
        <w:rPr>
          <w:sz w:val="22"/>
          <w:szCs w:val="22"/>
        </w:rPr>
        <w:t>across LEAs</w:t>
      </w:r>
      <w:r w:rsidR="00183611" w:rsidRPr="00FE4993">
        <w:rPr>
          <w:sz w:val="22"/>
          <w:szCs w:val="22"/>
        </w:rPr>
        <w:t>)</w:t>
      </w:r>
    </w:p>
    <w:p w:rsidR="00DB36FB" w:rsidRPr="00FE4993" w:rsidRDefault="00DB36FB" w:rsidP="00DB36FB">
      <w:pPr>
        <w:ind w:left="2160"/>
        <w:rPr>
          <w:sz w:val="22"/>
          <w:szCs w:val="22"/>
          <w:u w:val="single"/>
        </w:rPr>
      </w:pPr>
    </w:p>
    <w:p w:rsidR="008D28D3" w:rsidRPr="00FE4993" w:rsidRDefault="008D28D3" w:rsidP="00DB36FB">
      <w:pPr>
        <w:pStyle w:val="ListParagraph"/>
        <w:numPr>
          <w:ilvl w:val="0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  <w:u w:val="single"/>
        </w:rPr>
        <w:t>Master Eligibility List (MEL)</w:t>
      </w:r>
    </w:p>
    <w:p w:rsidR="00FE4993" w:rsidRPr="00FE4993" w:rsidRDefault="00FE4993" w:rsidP="00FE4993">
      <w:pPr>
        <w:pStyle w:val="ListParagraph"/>
        <w:rPr>
          <w:sz w:val="22"/>
          <w:szCs w:val="22"/>
          <w:u w:val="single"/>
        </w:rPr>
      </w:pPr>
    </w:p>
    <w:p w:rsidR="008D28D3" w:rsidRPr="00FE4993" w:rsidRDefault="008D28D3" w:rsidP="008D28D3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It is not necessary to develop a</w:t>
      </w:r>
      <w:r w:rsidR="00B71AC2" w:rsidRPr="00FE4993">
        <w:rPr>
          <w:sz w:val="22"/>
          <w:szCs w:val="22"/>
        </w:rPr>
        <w:t>n</w:t>
      </w:r>
      <w:r w:rsidRPr="00FE4993">
        <w:rPr>
          <w:sz w:val="22"/>
          <w:szCs w:val="22"/>
        </w:rPr>
        <w:t xml:space="preserve"> MEL since all enrolled students will be offered a meal at no cost.  The district’s enrollment database will serve as a MEL.  </w:t>
      </w:r>
    </w:p>
    <w:p w:rsidR="008D28D3" w:rsidRPr="00FE4993" w:rsidRDefault="008D28D3" w:rsidP="008D28D3">
      <w:pPr>
        <w:pStyle w:val="ListParagraph"/>
        <w:rPr>
          <w:sz w:val="22"/>
          <w:szCs w:val="22"/>
          <w:u w:val="single"/>
        </w:rPr>
      </w:pPr>
    </w:p>
    <w:p w:rsidR="00183611" w:rsidRPr="00FE4993" w:rsidRDefault="00DB36FB" w:rsidP="00DB36FB">
      <w:pPr>
        <w:pStyle w:val="ListParagraph"/>
        <w:numPr>
          <w:ilvl w:val="0"/>
          <w:numId w:val="2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  <w:u w:val="single"/>
        </w:rPr>
        <w:t>Daily Meal Counts</w:t>
      </w:r>
    </w:p>
    <w:p w:rsidR="006D4DC9" w:rsidRPr="00FE4993" w:rsidRDefault="006D4DC9" w:rsidP="006D4DC9">
      <w:pPr>
        <w:pStyle w:val="ListParagraph"/>
        <w:rPr>
          <w:sz w:val="22"/>
          <w:szCs w:val="22"/>
          <w:u w:val="single"/>
        </w:rPr>
      </w:pPr>
    </w:p>
    <w:p w:rsidR="00DB36FB" w:rsidRPr="00FE4993" w:rsidRDefault="00DB36FB" w:rsidP="00DB36FB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 xml:space="preserve">There must be a daily count of breakfasts and lunches at the point of service.  </w:t>
      </w:r>
    </w:p>
    <w:p w:rsidR="006D4DC9" w:rsidRPr="00FE4993" w:rsidRDefault="006D4DC9" w:rsidP="00DB36FB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 xml:space="preserve">Only the total number of breakfasts and lunches need to be recorded.  </w:t>
      </w:r>
      <w:r w:rsidR="006D1E32" w:rsidRPr="00FE4993">
        <w:rPr>
          <w:sz w:val="22"/>
          <w:szCs w:val="22"/>
        </w:rPr>
        <w:t>In CEP, there is no counting by category.</w:t>
      </w:r>
    </w:p>
    <w:p w:rsidR="008D28D3" w:rsidRPr="00FE4993" w:rsidRDefault="008D28D3" w:rsidP="00DB36FB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 xml:space="preserve">The </w:t>
      </w:r>
      <w:r w:rsidR="002F50D7" w:rsidRPr="00FE4993">
        <w:rPr>
          <w:sz w:val="22"/>
          <w:szCs w:val="22"/>
        </w:rPr>
        <w:t>State Agency</w:t>
      </w:r>
      <w:r w:rsidRPr="00FE4993">
        <w:rPr>
          <w:sz w:val="22"/>
          <w:szCs w:val="22"/>
        </w:rPr>
        <w:t xml:space="preserve"> is strongly recommending that schools/districts use the same meal accountability system which was used in prior years. </w:t>
      </w:r>
    </w:p>
    <w:p w:rsidR="00DB36FB" w:rsidRDefault="00DB36FB" w:rsidP="00DB36FB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The following methods may be used to count meals:</w:t>
      </w:r>
    </w:p>
    <w:p w:rsidR="001347C7" w:rsidRPr="00FE4993" w:rsidRDefault="001347C7" w:rsidP="001347C7">
      <w:pPr>
        <w:pStyle w:val="ListParagraph"/>
        <w:ind w:left="1440"/>
        <w:rPr>
          <w:sz w:val="22"/>
          <w:szCs w:val="22"/>
        </w:rPr>
      </w:pPr>
    </w:p>
    <w:p w:rsidR="00DB36FB" w:rsidRPr="00FE4993" w:rsidRDefault="00DB36FB" w:rsidP="00DB36FB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Tally sheet (see attachment</w:t>
      </w:r>
      <w:r w:rsidR="00CA0C3F">
        <w:rPr>
          <w:sz w:val="22"/>
          <w:szCs w:val="22"/>
        </w:rPr>
        <w:t xml:space="preserve"> - Form 144</w:t>
      </w:r>
      <w:r w:rsidRPr="00FE4993">
        <w:rPr>
          <w:sz w:val="22"/>
          <w:szCs w:val="22"/>
        </w:rPr>
        <w:t>)</w:t>
      </w:r>
    </w:p>
    <w:p w:rsidR="00DB36FB" w:rsidRPr="00FE4993" w:rsidRDefault="00DB36FB" w:rsidP="00DB36FB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Tickets</w:t>
      </w:r>
    </w:p>
    <w:p w:rsidR="00DB36FB" w:rsidRPr="00FE4993" w:rsidRDefault="00DB36FB" w:rsidP="00DB36FB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Tokens</w:t>
      </w:r>
    </w:p>
    <w:p w:rsidR="00DB36FB" w:rsidRPr="00FE4993" w:rsidRDefault="00DB36FB" w:rsidP="00DB36FB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Point of sale systems</w:t>
      </w:r>
    </w:p>
    <w:p w:rsidR="00DB36FB" w:rsidRPr="00FE4993" w:rsidRDefault="00DB36FB" w:rsidP="00DB36FB">
      <w:pPr>
        <w:pStyle w:val="ListParagraph"/>
        <w:numPr>
          <w:ilvl w:val="2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Rosters</w:t>
      </w:r>
    </w:p>
    <w:p w:rsidR="00DB36FB" w:rsidRPr="00FE4993" w:rsidRDefault="00DB36FB" w:rsidP="00DB36FB">
      <w:pPr>
        <w:pStyle w:val="ListParagraph"/>
        <w:ind w:left="2160"/>
        <w:rPr>
          <w:sz w:val="22"/>
          <w:szCs w:val="22"/>
        </w:rPr>
      </w:pPr>
    </w:p>
    <w:p w:rsidR="00DB36FB" w:rsidRPr="004A7199" w:rsidRDefault="00DB36FB" w:rsidP="00DB36FB">
      <w:pPr>
        <w:pStyle w:val="ListParagraph"/>
        <w:numPr>
          <w:ilvl w:val="1"/>
          <w:numId w:val="2"/>
        </w:numPr>
        <w:rPr>
          <w:sz w:val="22"/>
          <w:szCs w:val="22"/>
        </w:rPr>
      </w:pPr>
      <w:r w:rsidRPr="00FE4993">
        <w:rPr>
          <w:sz w:val="22"/>
          <w:szCs w:val="22"/>
        </w:rPr>
        <w:t>The individual taking the meal counts must be knowledgeable about what constitutes a reimbursable breakfast and/or lunch.  Meals which do not meet meal pattern requirements must not be counted.</w:t>
      </w:r>
    </w:p>
    <w:p w:rsidR="005E35BB" w:rsidRPr="00FE4993" w:rsidRDefault="005E35BB" w:rsidP="00DB36FB">
      <w:pPr>
        <w:pStyle w:val="ListParagraph"/>
        <w:rPr>
          <w:sz w:val="22"/>
          <w:szCs w:val="22"/>
        </w:rPr>
      </w:pPr>
    </w:p>
    <w:p w:rsidR="00DB36FB" w:rsidRPr="00FE4993" w:rsidRDefault="006D4DC9" w:rsidP="006D4DC9">
      <w:pPr>
        <w:pStyle w:val="ListParagraph"/>
        <w:numPr>
          <w:ilvl w:val="0"/>
          <w:numId w:val="8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  <w:u w:val="single"/>
        </w:rPr>
        <w:t>CEP Edit Check Worksheets</w:t>
      </w:r>
    </w:p>
    <w:p w:rsidR="006D4DC9" w:rsidRPr="00FE4993" w:rsidRDefault="006D4DC9" w:rsidP="006D4DC9">
      <w:pPr>
        <w:rPr>
          <w:sz w:val="22"/>
          <w:szCs w:val="22"/>
          <w:u w:val="single"/>
        </w:rPr>
      </w:pPr>
    </w:p>
    <w:p w:rsidR="005E35BB" w:rsidRPr="005E35BB" w:rsidRDefault="006D4DC9" w:rsidP="005E35BB">
      <w:pPr>
        <w:pStyle w:val="ListParagraph"/>
        <w:numPr>
          <w:ilvl w:val="1"/>
          <w:numId w:val="8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>Daily edit check worksheets must be completed for br</w:t>
      </w:r>
      <w:r w:rsidR="008D28D3" w:rsidRPr="00FE4993">
        <w:rPr>
          <w:sz w:val="22"/>
          <w:szCs w:val="22"/>
        </w:rPr>
        <w:t>eakfast and lunch. (</w:t>
      </w:r>
      <w:r w:rsidR="00CA0C3F">
        <w:rPr>
          <w:sz w:val="22"/>
          <w:szCs w:val="22"/>
        </w:rPr>
        <w:t xml:space="preserve">see attachment - Form 218 </w:t>
      </w:r>
      <w:r w:rsidR="008D28D3" w:rsidRPr="00FE4993">
        <w:rPr>
          <w:sz w:val="22"/>
          <w:szCs w:val="22"/>
        </w:rPr>
        <w:t>w</w:t>
      </w:r>
      <w:r w:rsidR="00CA0C3F">
        <w:rPr>
          <w:sz w:val="22"/>
          <w:szCs w:val="22"/>
        </w:rPr>
        <w:t>ith i</w:t>
      </w:r>
      <w:r w:rsidRPr="00FE4993">
        <w:rPr>
          <w:sz w:val="22"/>
          <w:szCs w:val="22"/>
        </w:rPr>
        <w:t>nstructions)</w:t>
      </w:r>
    </w:p>
    <w:p w:rsidR="005E35BB" w:rsidRPr="005E35BB" w:rsidRDefault="005E35BB" w:rsidP="005E35BB">
      <w:pPr>
        <w:pStyle w:val="ListParagraph"/>
        <w:ind w:left="1440"/>
        <w:rPr>
          <w:sz w:val="22"/>
          <w:szCs w:val="22"/>
          <w:u w:val="single"/>
        </w:rPr>
      </w:pPr>
    </w:p>
    <w:p w:rsidR="005E35BB" w:rsidRPr="00A53E67" w:rsidRDefault="006D4DC9" w:rsidP="00A53E67">
      <w:pPr>
        <w:pStyle w:val="ListParagraph"/>
        <w:numPr>
          <w:ilvl w:val="1"/>
          <w:numId w:val="8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Required comparisons must be made:  </w:t>
      </w:r>
      <w:bookmarkStart w:id="1" w:name="_GoBack"/>
      <w:bookmarkEnd w:id="1"/>
    </w:p>
    <w:p w:rsidR="004A7199" w:rsidRPr="004A7199" w:rsidRDefault="006D4DC9" w:rsidP="004A7199">
      <w:pPr>
        <w:pStyle w:val="ListParagraph"/>
        <w:numPr>
          <w:ilvl w:val="2"/>
          <w:numId w:val="8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lastRenderedPageBreak/>
        <w:t>The number of meals served must be compared to the enrollment</w:t>
      </w:r>
      <w:r w:rsidR="008931A6">
        <w:rPr>
          <w:sz w:val="22"/>
          <w:szCs w:val="22"/>
        </w:rPr>
        <w:t>.</w:t>
      </w:r>
    </w:p>
    <w:p w:rsidR="004A7199" w:rsidRPr="00A53E67" w:rsidRDefault="006D4DC9" w:rsidP="004A7199">
      <w:pPr>
        <w:pStyle w:val="ListParagraph"/>
        <w:numPr>
          <w:ilvl w:val="2"/>
          <w:numId w:val="8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The number of meals served must be compared to the enrollment </w:t>
      </w:r>
      <w:r w:rsidR="00DB05FC">
        <w:rPr>
          <w:sz w:val="22"/>
          <w:szCs w:val="22"/>
        </w:rPr>
        <w:t>multiplied</w:t>
      </w:r>
      <w:r w:rsidRPr="00FE4993">
        <w:rPr>
          <w:sz w:val="22"/>
          <w:szCs w:val="22"/>
        </w:rPr>
        <w:t xml:space="preserve"> </w:t>
      </w:r>
      <w:r w:rsidR="00266B87">
        <w:rPr>
          <w:sz w:val="22"/>
          <w:szCs w:val="22"/>
        </w:rPr>
        <w:t xml:space="preserve">by the </w:t>
      </w:r>
      <w:r w:rsidRPr="00FE4993">
        <w:rPr>
          <w:sz w:val="22"/>
          <w:szCs w:val="22"/>
        </w:rPr>
        <w:t>attendance factor.</w:t>
      </w:r>
    </w:p>
    <w:p w:rsidR="00A53E67" w:rsidRPr="004A7199" w:rsidRDefault="00A53E67" w:rsidP="00A53E67">
      <w:pPr>
        <w:pStyle w:val="ListParagraph"/>
        <w:ind w:left="2160"/>
        <w:rPr>
          <w:sz w:val="22"/>
          <w:szCs w:val="22"/>
          <w:u w:val="single"/>
        </w:rPr>
      </w:pPr>
    </w:p>
    <w:p w:rsidR="006D4DC9" w:rsidRPr="00FE4993" w:rsidRDefault="006D4DC9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rPr>
          <w:sz w:val="22"/>
          <w:szCs w:val="22"/>
        </w:rPr>
      </w:pPr>
      <w:r w:rsidRPr="00FE4993">
        <w:rPr>
          <w:sz w:val="22"/>
          <w:szCs w:val="22"/>
        </w:rPr>
        <w:t xml:space="preserve">Comments must be recorded when the number of meals served exceeds the daily enrollment </w:t>
      </w:r>
      <w:r w:rsidRPr="00FE4993">
        <w:rPr>
          <w:sz w:val="22"/>
          <w:szCs w:val="22"/>
          <w:u w:val="single"/>
        </w:rPr>
        <w:t>and</w:t>
      </w:r>
      <w:r w:rsidRPr="00FE4993">
        <w:rPr>
          <w:sz w:val="22"/>
          <w:szCs w:val="22"/>
        </w:rPr>
        <w:t xml:space="preserve"> when the number of students served (column 6) exceeds the enrollment x attendance factor</w:t>
      </w:r>
      <w:r w:rsidR="008D28D3" w:rsidRPr="00FE4993">
        <w:rPr>
          <w:sz w:val="22"/>
          <w:szCs w:val="22"/>
        </w:rPr>
        <w:t>.</w:t>
      </w:r>
      <w:r w:rsidRPr="00FE4993">
        <w:rPr>
          <w:sz w:val="22"/>
          <w:szCs w:val="22"/>
        </w:rPr>
        <w:t xml:space="preserve">  </w:t>
      </w:r>
    </w:p>
    <w:p w:rsidR="006D1E32" w:rsidRPr="00FE4993" w:rsidRDefault="006D1E32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rPr>
          <w:sz w:val="22"/>
          <w:szCs w:val="22"/>
        </w:rPr>
      </w:pPr>
      <w:r w:rsidRPr="00FE4993">
        <w:rPr>
          <w:sz w:val="22"/>
          <w:szCs w:val="22"/>
        </w:rPr>
        <w:t xml:space="preserve">The total count of breakfasts and lunches meals served will be transferred to the school’s </w:t>
      </w:r>
      <w:r w:rsidR="00B71AC2" w:rsidRPr="00FE4993">
        <w:rPr>
          <w:sz w:val="22"/>
          <w:szCs w:val="22"/>
        </w:rPr>
        <w:t xml:space="preserve">reimbursement </w:t>
      </w:r>
      <w:r w:rsidRPr="00FE4993">
        <w:rPr>
          <w:sz w:val="22"/>
          <w:szCs w:val="22"/>
        </w:rPr>
        <w:t>voucher.</w:t>
      </w:r>
    </w:p>
    <w:p w:rsidR="00FE4993" w:rsidRPr="00FE4993" w:rsidRDefault="00FE4993" w:rsidP="00FE4993">
      <w:pPr>
        <w:pStyle w:val="ListParagraph"/>
        <w:widowControl/>
        <w:autoSpaceDE/>
        <w:autoSpaceDN/>
        <w:adjustRightInd/>
        <w:ind w:left="1440"/>
        <w:rPr>
          <w:sz w:val="22"/>
          <w:szCs w:val="22"/>
        </w:rPr>
      </w:pPr>
    </w:p>
    <w:p w:rsidR="006D1E32" w:rsidRPr="00FE4993" w:rsidRDefault="006D1E32" w:rsidP="006D1E32">
      <w:pPr>
        <w:pStyle w:val="ListParagraph"/>
        <w:widowControl/>
        <w:numPr>
          <w:ilvl w:val="0"/>
          <w:numId w:val="8"/>
        </w:numPr>
        <w:autoSpaceDE/>
        <w:autoSpaceDN/>
        <w:adjustRightInd/>
        <w:rPr>
          <w:sz w:val="22"/>
          <w:szCs w:val="22"/>
          <w:u w:val="single"/>
        </w:rPr>
      </w:pPr>
      <w:r w:rsidRPr="00FE4993">
        <w:rPr>
          <w:sz w:val="22"/>
          <w:szCs w:val="22"/>
          <w:u w:val="single"/>
        </w:rPr>
        <w:t>Reimbursement Voucher</w:t>
      </w:r>
    </w:p>
    <w:p w:rsidR="006D1E32" w:rsidRPr="00FE4993" w:rsidRDefault="006D1E32" w:rsidP="006D1E32">
      <w:pPr>
        <w:widowControl/>
        <w:autoSpaceDE/>
        <w:autoSpaceDN/>
        <w:adjustRightInd/>
        <w:rPr>
          <w:sz w:val="22"/>
          <w:szCs w:val="22"/>
          <w:u w:val="single"/>
        </w:rPr>
      </w:pPr>
    </w:p>
    <w:p w:rsidR="002F50D7" w:rsidRPr="00FE4993" w:rsidRDefault="00F12CBA" w:rsidP="002F50D7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CEP </w:t>
      </w:r>
      <w:r w:rsidR="00DC56A5">
        <w:rPr>
          <w:sz w:val="22"/>
          <w:szCs w:val="22"/>
        </w:rPr>
        <w:t xml:space="preserve">districts and/or </w:t>
      </w:r>
      <w:r>
        <w:rPr>
          <w:sz w:val="22"/>
          <w:szCs w:val="22"/>
        </w:rPr>
        <w:t xml:space="preserve">schools </w:t>
      </w:r>
      <w:r w:rsidR="00DC56A5">
        <w:rPr>
          <w:sz w:val="22"/>
          <w:szCs w:val="22"/>
        </w:rPr>
        <w:t>submit vouchers for reimbursement through the</w:t>
      </w:r>
      <w:r>
        <w:rPr>
          <w:sz w:val="22"/>
          <w:szCs w:val="22"/>
        </w:rPr>
        <w:t xml:space="preserve"> </w:t>
      </w:r>
      <w:r w:rsidR="002F50D7" w:rsidRPr="00FE4993">
        <w:rPr>
          <w:sz w:val="22"/>
          <w:szCs w:val="22"/>
        </w:rPr>
        <w:t>C</w:t>
      </w:r>
      <w:r w:rsidR="00DC56A5">
        <w:rPr>
          <w:sz w:val="22"/>
          <w:szCs w:val="22"/>
        </w:rPr>
        <w:t>EP reimbursement voucher system.</w:t>
      </w:r>
    </w:p>
    <w:p w:rsidR="006D4DC9" w:rsidRPr="00FE4993" w:rsidRDefault="006D1E32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The procedure to submit the </w:t>
      </w:r>
      <w:r w:rsidR="00DC56A5">
        <w:rPr>
          <w:sz w:val="22"/>
          <w:szCs w:val="22"/>
        </w:rPr>
        <w:t xml:space="preserve">CEP </w:t>
      </w:r>
      <w:r w:rsidRPr="00FE4993">
        <w:rPr>
          <w:sz w:val="22"/>
          <w:szCs w:val="22"/>
        </w:rPr>
        <w:t xml:space="preserve">school’s reimbursement voucher and the format of the voucher </w:t>
      </w:r>
      <w:r w:rsidR="00DC56A5">
        <w:rPr>
          <w:sz w:val="22"/>
          <w:szCs w:val="22"/>
        </w:rPr>
        <w:t xml:space="preserve">is slightly different from regular counting and claiming schools. </w:t>
      </w:r>
    </w:p>
    <w:p w:rsidR="006D1E32" w:rsidRPr="00FE4993" w:rsidRDefault="006D1E32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Districts will need to report the “Number of Students Eligible/Approved for Meal and Milk Benefits”.  </w:t>
      </w:r>
      <w:r w:rsidR="00540ADC" w:rsidRPr="00FE4993">
        <w:rPr>
          <w:sz w:val="22"/>
          <w:szCs w:val="22"/>
        </w:rPr>
        <w:t xml:space="preserve">(On the voucher this is labeled Category “Free”-Lunch/Breakfast).  </w:t>
      </w:r>
      <w:r w:rsidRPr="00FE4993">
        <w:rPr>
          <w:sz w:val="22"/>
          <w:szCs w:val="22"/>
        </w:rPr>
        <w:t xml:space="preserve">This number will reflect the number of students who have access to the breakfast and/or lunch program, whichever number is higher.  For example:  if you have a total enrollment of 300 and ALL have access to the breakfast and lunch program, the number you would report </w:t>
      </w:r>
      <w:r w:rsidR="00540ADC" w:rsidRPr="00FE4993">
        <w:rPr>
          <w:sz w:val="22"/>
          <w:szCs w:val="22"/>
        </w:rPr>
        <w:t>in “Free” would</w:t>
      </w:r>
      <w:r w:rsidRPr="00FE4993">
        <w:rPr>
          <w:sz w:val="22"/>
          <w:szCs w:val="22"/>
        </w:rPr>
        <w:t xml:space="preserve"> b</w:t>
      </w:r>
      <w:r w:rsidR="00540ADC" w:rsidRPr="00FE4993">
        <w:rPr>
          <w:sz w:val="22"/>
          <w:szCs w:val="22"/>
        </w:rPr>
        <w:t>e 300.  If you have a total of 300 enrolled students and 50</w:t>
      </w:r>
      <w:r w:rsidR="008D28D3" w:rsidRPr="00FE4993">
        <w:rPr>
          <w:sz w:val="22"/>
          <w:szCs w:val="22"/>
        </w:rPr>
        <w:t xml:space="preserve"> are </w:t>
      </w:r>
      <w:r w:rsidR="00540ADC" w:rsidRPr="00FE4993">
        <w:rPr>
          <w:sz w:val="22"/>
          <w:szCs w:val="22"/>
        </w:rPr>
        <w:t xml:space="preserve"> kindergarten students who DO NOT have access to the breakfast and lunch program, then the number you would report in “Free” would be 250.</w:t>
      </w:r>
    </w:p>
    <w:p w:rsidR="00540ADC" w:rsidRPr="00FE4993" w:rsidRDefault="00540ADC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>The field for the number of reduced eligible students will be disabled.</w:t>
      </w:r>
    </w:p>
    <w:p w:rsidR="00540ADC" w:rsidRPr="00FE4993" w:rsidRDefault="00540ADC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Participation Data for the Month will be needed.  Record the meal service days, average daily </w:t>
      </w:r>
      <w:r w:rsidR="00F84D2D">
        <w:rPr>
          <w:sz w:val="22"/>
          <w:szCs w:val="22"/>
        </w:rPr>
        <w:t xml:space="preserve">attendance and the enrollment. </w:t>
      </w:r>
      <w:r w:rsidRPr="00FE4993">
        <w:rPr>
          <w:sz w:val="22"/>
          <w:szCs w:val="22"/>
        </w:rPr>
        <w:t>The enrollment figure and the number of students eligible/approved must match.</w:t>
      </w:r>
    </w:p>
    <w:p w:rsidR="00540ADC" w:rsidRPr="00FE4993" w:rsidRDefault="00540ADC" w:rsidP="006D4DC9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Report the number of meals claimed for the month for breakfast and </w:t>
      </w:r>
      <w:r w:rsidR="00F84D2D">
        <w:rPr>
          <w:sz w:val="22"/>
          <w:szCs w:val="22"/>
        </w:rPr>
        <w:t xml:space="preserve">lunch.  Only report the TOTAL. </w:t>
      </w:r>
      <w:r w:rsidRPr="00FE4993">
        <w:rPr>
          <w:sz w:val="22"/>
          <w:szCs w:val="22"/>
        </w:rPr>
        <w:t>The system will automatically calculate the correct percentages for your s</w:t>
      </w:r>
      <w:r w:rsidR="00F84D2D">
        <w:rPr>
          <w:sz w:val="22"/>
          <w:szCs w:val="22"/>
        </w:rPr>
        <w:t>chool based on data submitted as of</w:t>
      </w:r>
      <w:r w:rsidRPr="00FE4993">
        <w:rPr>
          <w:sz w:val="22"/>
          <w:szCs w:val="22"/>
        </w:rPr>
        <w:t xml:space="preserve"> April</w:t>
      </w:r>
      <w:r w:rsidR="00F84D2D">
        <w:rPr>
          <w:sz w:val="22"/>
          <w:szCs w:val="22"/>
        </w:rPr>
        <w:t xml:space="preserve"> 1. </w:t>
      </w:r>
      <w:r w:rsidR="0017350A" w:rsidRPr="00FE4993">
        <w:rPr>
          <w:sz w:val="22"/>
          <w:szCs w:val="22"/>
        </w:rPr>
        <w:t xml:space="preserve">The free and paid “fields” will prepopulate from the total and the percentages.  </w:t>
      </w:r>
      <w:r w:rsidRPr="00FE4993">
        <w:rPr>
          <w:sz w:val="22"/>
          <w:szCs w:val="22"/>
        </w:rPr>
        <w:t xml:space="preserve"> </w:t>
      </w:r>
    </w:p>
    <w:p w:rsidR="0017350A" w:rsidRPr="00FE4993" w:rsidRDefault="0017350A" w:rsidP="004C3348">
      <w:pPr>
        <w:pStyle w:val="ListParagraph"/>
        <w:widowControl/>
        <w:numPr>
          <w:ilvl w:val="1"/>
          <w:numId w:val="8"/>
        </w:numPr>
        <w:autoSpaceDE/>
        <w:autoSpaceDN/>
        <w:adjustRightInd/>
        <w:jc w:val="both"/>
        <w:rPr>
          <w:sz w:val="22"/>
          <w:szCs w:val="22"/>
          <w:u w:val="single"/>
        </w:rPr>
      </w:pPr>
      <w:r w:rsidRPr="00FE4993">
        <w:rPr>
          <w:sz w:val="22"/>
          <w:szCs w:val="22"/>
        </w:rPr>
        <w:t xml:space="preserve">If you participate in the </w:t>
      </w:r>
      <w:r w:rsidR="00E9223E">
        <w:rPr>
          <w:sz w:val="22"/>
          <w:szCs w:val="22"/>
        </w:rPr>
        <w:t xml:space="preserve">After </w:t>
      </w:r>
      <w:r w:rsidR="00E9223E" w:rsidRPr="00FE4993">
        <w:rPr>
          <w:sz w:val="22"/>
          <w:szCs w:val="22"/>
        </w:rPr>
        <w:t>School</w:t>
      </w:r>
      <w:r w:rsidRPr="00FE4993">
        <w:rPr>
          <w:sz w:val="22"/>
          <w:szCs w:val="22"/>
        </w:rPr>
        <w:t xml:space="preserve"> Snack or Split Session Milk Program, please complete the voucher </w:t>
      </w:r>
      <w:r w:rsidR="00F301C6">
        <w:rPr>
          <w:sz w:val="22"/>
          <w:szCs w:val="22"/>
        </w:rPr>
        <w:t xml:space="preserve">based on </w:t>
      </w:r>
      <w:r w:rsidR="00F301C6" w:rsidRPr="00F301C6">
        <w:rPr>
          <w:sz w:val="22"/>
          <w:szCs w:val="22"/>
        </w:rPr>
        <w:t xml:space="preserve">regular </w:t>
      </w:r>
      <w:r w:rsidR="00F301C6">
        <w:rPr>
          <w:sz w:val="22"/>
          <w:szCs w:val="22"/>
        </w:rPr>
        <w:t xml:space="preserve">counting and claiming practices for these programs. </w:t>
      </w:r>
    </w:p>
    <w:p w:rsidR="00DB36FB" w:rsidRPr="00FE4993" w:rsidRDefault="00DB36FB" w:rsidP="006D4DC9">
      <w:pPr>
        <w:widowControl/>
        <w:autoSpaceDE/>
        <w:autoSpaceDN/>
        <w:adjustRightInd/>
        <w:jc w:val="both"/>
        <w:rPr>
          <w:sz w:val="22"/>
          <w:szCs w:val="22"/>
        </w:rPr>
      </w:pPr>
    </w:p>
    <w:p w:rsidR="00183611" w:rsidRPr="00FE4993" w:rsidRDefault="00183611" w:rsidP="004C3348">
      <w:pPr>
        <w:pStyle w:val="ListParagraph"/>
        <w:numPr>
          <w:ilvl w:val="0"/>
          <w:numId w:val="5"/>
        </w:numPr>
        <w:rPr>
          <w:sz w:val="22"/>
          <w:szCs w:val="22"/>
          <w:u w:val="single"/>
        </w:rPr>
      </w:pPr>
      <w:r w:rsidRPr="00FE4993">
        <w:rPr>
          <w:sz w:val="22"/>
          <w:szCs w:val="22"/>
          <w:u w:val="single"/>
        </w:rPr>
        <w:t>Verification Summary Report</w:t>
      </w:r>
      <w:r w:rsidR="004C3348" w:rsidRPr="00FE4993">
        <w:rPr>
          <w:sz w:val="22"/>
          <w:szCs w:val="22"/>
          <w:u w:val="single"/>
        </w:rPr>
        <w:t xml:space="preserve"> (Form 742)</w:t>
      </w:r>
      <w:r w:rsidR="00123005">
        <w:rPr>
          <w:sz w:val="22"/>
          <w:szCs w:val="22"/>
          <w:u w:val="single"/>
        </w:rPr>
        <w:t xml:space="preserve"> </w:t>
      </w:r>
      <w:r w:rsidR="003A4B0C" w:rsidRPr="00FE4993">
        <w:rPr>
          <w:sz w:val="22"/>
          <w:szCs w:val="22"/>
          <w:u w:val="single"/>
        </w:rPr>
        <w:t>for CEP districts</w:t>
      </w:r>
    </w:p>
    <w:p w:rsidR="00FE4993" w:rsidRPr="00FE4993" w:rsidRDefault="00FE4993" w:rsidP="00FE4993">
      <w:pPr>
        <w:pStyle w:val="ListParagraph"/>
        <w:rPr>
          <w:sz w:val="22"/>
          <w:szCs w:val="22"/>
          <w:u w:val="single"/>
        </w:rPr>
      </w:pPr>
    </w:p>
    <w:p w:rsidR="008501AB" w:rsidRPr="00FE4993" w:rsidRDefault="00EE7679" w:rsidP="00EE76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FE4993">
        <w:rPr>
          <w:sz w:val="22"/>
          <w:szCs w:val="22"/>
        </w:rPr>
        <w:t xml:space="preserve">Between October 1-30, CEP districts must click on the Verification Summary Report link in SNEARS.  Check the top box that states:  Check this box to certify that either ALL schools or RCCIs under your LEA do NOT have approved Free/Reduced price applications on file as of October 1 OR your district is operating under district-wide CEP, Provision 1 or Provision 2 in a NON-BASE year”, then click in the “Submit” button below.  No additional information is needed at this time.  </w:t>
      </w:r>
    </w:p>
    <w:p w:rsidR="00EE7679" w:rsidRPr="00FE4993" w:rsidRDefault="00EE7679" w:rsidP="00EE7679">
      <w:pPr>
        <w:pStyle w:val="ListParagraph"/>
        <w:numPr>
          <w:ilvl w:val="1"/>
          <w:numId w:val="5"/>
        </w:numPr>
        <w:rPr>
          <w:sz w:val="22"/>
          <w:szCs w:val="22"/>
        </w:rPr>
      </w:pPr>
      <w:r w:rsidRPr="00FE4993">
        <w:rPr>
          <w:sz w:val="22"/>
          <w:szCs w:val="22"/>
        </w:rPr>
        <w:t>On or after October 30, but prior to November 30, CEP districts will need to complete Sections 1 and 2 of the Verification Summary Report.  Section 3 will be pre-populated for you and then click the “Submit” button.  No further action is required.</w:t>
      </w:r>
    </w:p>
    <w:sectPr w:rsidR="00EE7679" w:rsidRPr="00FE499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4D8A" w:rsidRDefault="00C04D8A" w:rsidP="00183739">
      <w:r>
        <w:separator/>
      </w:r>
    </w:p>
  </w:endnote>
  <w:endnote w:type="continuationSeparator" w:id="0">
    <w:p w:rsidR="00C04D8A" w:rsidRDefault="00C04D8A" w:rsidP="00183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4D8A" w:rsidRDefault="00C04D8A" w:rsidP="00183739">
      <w:r>
        <w:separator/>
      </w:r>
    </w:p>
  </w:footnote>
  <w:footnote w:type="continuationSeparator" w:id="0">
    <w:p w:rsidR="00C04D8A" w:rsidRDefault="00C04D8A" w:rsidP="001837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3739" w:rsidRPr="00183739" w:rsidRDefault="00183739" w:rsidP="00183739">
    <w:pPr>
      <w:pStyle w:val="Header"/>
      <w:jc w:val="right"/>
      <w:rPr>
        <w:b/>
        <w:i/>
        <w:sz w:val="16"/>
        <w:szCs w:val="16"/>
      </w:rPr>
    </w:pPr>
    <w:r w:rsidRPr="00183739">
      <w:rPr>
        <w:b/>
        <w:i/>
        <w:sz w:val="16"/>
        <w:szCs w:val="16"/>
      </w:rPr>
      <w:t>Form 220</w:t>
    </w:r>
  </w:p>
  <w:p w:rsidR="00183739" w:rsidRDefault="00717F4F" w:rsidP="00183739">
    <w:pPr>
      <w:pStyle w:val="Header"/>
      <w:jc w:val="right"/>
      <w:rPr>
        <w:b/>
        <w:i/>
        <w:sz w:val="16"/>
        <w:szCs w:val="16"/>
      </w:rPr>
    </w:pPr>
    <w:r>
      <w:rPr>
        <w:b/>
        <w:i/>
        <w:sz w:val="16"/>
        <w:szCs w:val="16"/>
      </w:rPr>
      <w:t>April</w:t>
    </w:r>
    <w:r w:rsidR="00356D15">
      <w:rPr>
        <w:b/>
        <w:i/>
        <w:sz w:val="16"/>
        <w:szCs w:val="16"/>
      </w:rPr>
      <w:t xml:space="preserve"> 2018</w:t>
    </w:r>
  </w:p>
  <w:p w:rsidR="001347C7" w:rsidRPr="00183739" w:rsidRDefault="001347C7" w:rsidP="00183739">
    <w:pPr>
      <w:pStyle w:val="Header"/>
      <w:jc w:val="right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2C7F53"/>
    <w:multiLevelType w:val="hybridMultilevel"/>
    <w:tmpl w:val="9EEEA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E5C50"/>
    <w:multiLevelType w:val="hybridMultilevel"/>
    <w:tmpl w:val="27E4C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A61A0"/>
    <w:multiLevelType w:val="hybridMultilevel"/>
    <w:tmpl w:val="BA12F7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56C1E"/>
    <w:multiLevelType w:val="hybridMultilevel"/>
    <w:tmpl w:val="3670AE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48704FD"/>
    <w:multiLevelType w:val="hybridMultilevel"/>
    <w:tmpl w:val="1F7882C8"/>
    <w:lvl w:ilvl="0" w:tplc="BE8A4754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F4D2DCEE">
      <w:start w:val="1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2C3E9A38" w:tentative="1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Verdana" w:hAnsi="Verdana" w:hint="default"/>
      </w:rPr>
    </w:lvl>
    <w:lvl w:ilvl="3" w:tplc="E72C2C48" w:tentative="1">
      <w:start w:val="1"/>
      <w:numFmt w:val="bullet"/>
      <w:lvlText w:val="◦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2F1C9B5C" w:tentative="1">
      <w:start w:val="1"/>
      <w:numFmt w:val="bullet"/>
      <w:lvlText w:val="◦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7F6E0CAC" w:tentative="1">
      <w:start w:val="1"/>
      <w:numFmt w:val="bullet"/>
      <w:lvlText w:val="◦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89006F40" w:tentative="1">
      <w:start w:val="1"/>
      <w:numFmt w:val="bullet"/>
      <w:lvlText w:val="◦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5A6C7BC4" w:tentative="1">
      <w:start w:val="1"/>
      <w:numFmt w:val="bullet"/>
      <w:lvlText w:val="◦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6CFEDACE" w:tentative="1">
      <w:start w:val="1"/>
      <w:numFmt w:val="bullet"/>
      <w:lvlText w:val="◦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6" w15:restartNumberingAfterBreak="0">
    <w:nsid w:val="5E35511D"/>
    <w:multiLevelType w:val="hybridMultilevel"/>
    <w:tmpl w:val="78328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A45606"/>
    <w:multiLevelType w:val="hybridMultilevel"/>
    <w:tmpl w:val="E37A8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C29D8"/>
    <w:multiLevelType w:val="hybridMultilevel"/>
    <w:tmpl w:val="9E9C64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C3237"/>
    <w:multiLevelType w:val="hybridMultilevel"/>
    <w:tmpl w:val="B0FE75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5"/>
  </w:num>
  <w:num w:numId="7">
    <w:abstractNumId w:val="4"/>
  </w:num>
  <w:num w:numId="8">
    <w:abstractNumId w:val="6"/>
  </w:num>
  <w:num w:numId="9">
    <w:abstractNumId w:val="9"/>
  </w:num>
  <w:num w:numId="10">
    <w:abstractNumId w:val="0"/>
    <w:lvlOverride w:ilvl="0">
      <w:lvl w:ilvl="0">
        <w:start w:val="1"/>
        <w:numFmt w:val="bullet"/>
        <w:lvlText w:val=""/>
        <w:legacy w:legacy="1" w:legacySpace="0" w:legacyIndent="720"/>
        <w:lvlJc w:val="left"/>
        <w:pPr>
          <w:ind w:left="1440" w:hanging="72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611"/>
    <w:rsid w:val="00123005"/>
    <w:rsid w:val="001347C7"/>
    <w:rsid w:val="0016295B"/>
    <w:rsid w:val="0017350A"/>
    <w:rsid w:val="00183611"/>
    <w:rsid w:val="00183739"/>
    <w:rsid w:val="00227A1A"/>
    <w:rsid w:val="00266B87"/>
    <w:rsid w:val="002A1625"/>
    <w:rsid w:val="002B2824"/>
    <w:rsid w:val="002F50D7"/>
    <w:rsid w:val="003426F0"/>
    <w:rsid w:val="00356D15"/>
    <w:rsid w:val="00362F32"/>
    <w:rsid w:val="003A4B0C"/>
    <w:rsid w:val="00430FE4"/>
    <w:rsid w:val="00482BB5"/>
    <w:rsid w:val="004A7199"/>
    <w:rsid w:val="004C3348"/>
    <w:rsid w:val="00540ADC"/>
    <w:rsid w:val="00594949"/>
    <w:rsid w:val="005E35BB"/>
    <w:rsid w:val="006D1E32"/>
    <w:rsid w:val="006D4DC9"/>
    <w:rsid w:val="007120A4"/>
    <w:rsid w:val="00717F4F"/>
    <w:rsid w:val="008931A6"/>
    <w:rsid w:val="008D28D3"/>
    <w:rsid w:val="009D05F9"/>
    <w:rsid w:val="009E5A01"/>
    <w:rsid w:val="00A53E67"/>
    <w:rsid w:val="00A63FF4"/>
    <w:rsid w:val="00AD739F"/>
    <w:rsid w:val="00AE4894"/>
    <w:rsid w:val="00B71AC2"/>
    <w:rsid w:val="00B95508"/>
    <w:rsid w:val="00C04D8A"/>
    <w:rsid w:val="00C572A4"/>
    <w:rsid w:val="00CA0C3F"/>
    <w:rsid w:val="00D01ACE"/>
    <w:rsid w:val="00D13799"/>
    <w:rsid w:val="00D33626"/>
    <w:rsid w:val="00DB05FC"/>
    <w:rsid w:val="00DB36FB"/>
    <w:rsid w:val="00DC56A5"/>
    <w:rsid w:val="00E9223E"/>
    <w:rsid w:val="00EB38AD"/>
    <w:rsid w:val="00EE7679"/>
    <w:rsid w:val="00F12CBA"/>
    <w:rsid w:val="00F301C6"/>
    <w:rsid w:val="00F84D2D"/>
    <w:rsid w:val="00FA3EDA"/>
    <w:rsid w:val="00FB31F8"/>
    <w:rsid w:val="00FE4993"/>
    <w:rsid w:val="00FE5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BD794B"/>
  <w15:docId w15:val="{AEF512D5-7F70-4189-8A7E-A5C537F9E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71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unhideWhenUsed/>
    <w:rsid w:val="0018361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8361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B36FB"/>
    <w:pPr>
      <w:widowControl/>
      <w:autoSpaceDE/>
      <w:autoSpaceDN/>
      <w:adjustRightInd/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18373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37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373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373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5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5F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68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988455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17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69552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6234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809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NJ Dept. of Agriculture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Flato, Carol</dc:creator>
  <cp:lastModifiedBy>Jankowski,  Amy</cp:lastModifiedBy>
  <cp:revision>21</cp:revision>
  <cp:lastPrinted>2018-04-25T16:55:00Z</cp:lastPrinted>
  <dcterms:created xsi:type="dcterms:W3CDTF">2018-04-25T17:52:00Z</dcterms:created>
  <dcterms:modified xsi:type="dcterms:W3CDTF">2018-04-27T18:49:00Z</dcterms:modified>
</cp:coreProperties>
</file>