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F50" w:rsidRPr="00B84F50" w:rsidRDefault="00712D42" w:rsidP="00B84F50">
      <w:pPr>
        <w:keepNext/>
        <w:keepLines/>
        <w:spacing w:before="240" w:after="0" w:line="240" w:lineRule="auto"/>
        <w:outlineLvl w:val="0"/>
        <w:rPr>
          <w:rFonts w:eastAsiaTheme="majorEastAsia" w:cstheme="majorBidi"/>
          <w:color w:val="2F5496" w:themeColor="accent1" w:themeShade="BF"/>
          <w:sz w:val="36"/>
          <w:szCs w:val="36"/>
        </w:rPr>
      </w:pPr>
      <w:bookmarkStart w:id="0" w:name="_GoBack"/>
      <w:bookmarkEnd w:id="0"/>
      <w:r>
        <w:rPr>
          <w:rFonts w:eastAsiaTheme="majorEastAsia" w:cstheme="majorBidi"/>
          <w:color w:val="2F5496" w:themeColor="accent1" w:themeShade="BF"/>
          <w:sz w:val="36"/>
          <w:szCs w:val="36"/>
        </w:rPr>
        <w:t xml:space="preserve">Municipal </w:t>
      </w:r>
      <w:r w:rsidR="00B84F50" w:rsidRPr="00B84F50">
        <w:rPr>
          <w:rFonts w:eastAsiaTheme="majorEastAsia" w:cstheme="majorBidi"/>
          <w:color w:val="2F5496" w:themeColor="accent1" w:themeShade="BF"/>
          <w:sz w:val="36"/>
          <w:szCs w:val="36"/>
        </w:rPr>
        <w:t>Water Supply Management Plan Template</w:t>
      </w:r>
    </w:p>
    <w:p w:rsidR="00B84F50" w:rsidRPr="00B84F50" w:rsidRDefault="00B84F50" w:rsidP="00B84F50">
      <w:pPr>
        <w:spacing w:after="0" w:line="240" w:lineRule="auto"/>
        <w:rPr>
          <w:rFonts w:ascii="Calibri" w:hAnsi="Calibri" w:cs="Calibri"/>
        </w:rPr>
      </w:pPr>
    </w:p>
    <w:p w:rsidR="00B84F50" w:rsidRPr="00B84F50" w:rsidRDefault="00B84F50" w:rsidP="00E834B9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A </w:t>
      </w:r>
      <w:r w:rsidR="00712D42">
        <w:rPr>
          <w:rFonts w:ascii="Calibri" w:hAnsi="Calibri" w:cs="Calibri"/>
        </w:rPr>
        <w:t xml:space="preserve">Municipal </w:t>
      </w:r>
      <w:r w:rsidRPr="00B84F50">
        <w:rPr>
          <w:rFonts w:ascii="Calibri" w:hAnsi="Calibri" w:cs="Calibri"/>
        </w:rPr>
        <w:t>Water Supply Management Plan must at a minimum include an evaluation of the following information</w:t>
      </w:r>
      <w:r>
        <w:rPr>
          <w:rFonts w:ascii="Calibri" w:hAnsi="Calibri" w:cs="Calibri"/>
        </w:rPr>
        <w:t xml:space="preserve"> to</w:t>
      </w:r>
      <w:r w:rsidRPr="00B84F50">
        <w:rPr>
          <w:rFonts w:ascii="Calibri" w:hAnsi="Calibri" w:cs="Calibri"/>
        </w:rPr>
        <w:t xml:space="preserve"> meet planned future growth and development.</w:t>
      </w:r>
    </w:p>
    <w:p w:rsidR="00B620BF" w:rsidRDefault="00B620BF" w:rsidP="0029326F">
      <w:pPr>
        <w:keepNext/>
        <w:keepLines/>
        <w:spacing w:before="40" w:after="0" w:line="240" w:lineRule="auto"/>
        <w:outlineLvl w:val="3"/>
        <w:rPr>
          <w:rFonts w:eastAsiaTheme="majorEastAsia" w:cstheme="majorBidi"/>
          <w:iCs/>
          <w:color w:val="2F5496" w:themeColor="accent1" w:themeShade="BF"/>
          <w:sz w:val="24"/>
          <w:szCs w:val="24"/>
        </w:rPr>
      </w:pPr>
    </w:p>
    <w:p w:rsidR="0029326F" w:rsidRDefault="00B620BF" w:rsidP="0029326F">
      <w:pPr>
        <w:keepNext/>
        <w:keepLines/>
        <w:spacing w:before="40" w:after="0" w:line="240" w:lineRule="auto"/>
        <w:outlineLvl w:val="3"/>
        <w:rPr>
          <w:rFonts w:asciiTheme="majorHAnsi" w:eastAsiaTheme="majorEastAsia" w:hAnsiTheme="majorHAnsi" w:cstheme="majorBidi"/>
          <w:iCs/>
          <w:color w:val="2F5496" w:themeColor="accent1" w:themeShade="BF"/>
          <w:sz w:val="32"/>
          <w:szCs w:val="32"/>
          <w:u w:val="single"/>
        </w:rPr>
      </w:pPr>
      <w:r w:rsidRPr="005B11C6">
        <w:rPr>
          <w:rFonts w:asciiTheme="majorHAnsi" w:eastAsiaTheme="majorEastAsia" w:hAnsiTheme="majorHAnsi" w:cstheme="majorBidi"/>
          <w:iCs/>
          <w:color w:val="2F5496" w:themeColor="accent1" w:themeShade="BF"/>
          <w:sz w:val="32"/>
          <w:szCs w:val="32"/>
          <w:u w:val="single"/>
        </w:rPr>
        <w:t>Population and Demand Analysis -</w:t>
      </w:r>
      <w:r w:rsidR="0029326F" w:rsidRPr="00B84F50">
        <w:rPr>
          <w:rFonts w:asciiTheme="majorHAnsi" w:eastAsiaTheme="majorEastAsia" w:hAnsiTheme="majorHAnsi" w:cstheme="majorBidi"/>
          <w:iCs/>
          <w:color w:val="2F5496" w:themeColor="accent1" w:themeShade="BF"/>
          <w:sz w:val="32"/>
          <w:szCs w:val="32"/>
          <w:u w:val="single"/>
        </w:rPr>
        <w:t>Residential, Commercial and Industrial</w:t>
      </w:r>
    </w:p>
    <w:p w:rsidR="00B620BF" w:rsidRDefault="00B620BF" w:rsidP="00B620BF">
      <w:pPr>
        <w:pStyle w:val="ListParagraph"/>
        <w:numPr>
          <w:ilvl w:val="0"/>
          <w:numId w:val="10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Existing population and 10-year projected population </w:t>
      </w:r>
    </w:p>
    <w:p w:rsidR="00B620BF" w:rsidRPr="00B620BF" w:rsidRDefault="00B620BF" w:rsidP="00B620BF">
      <w:pPr>
        <w:pStyle w:val="ListParagraph"/>
        <w:numPr>
          <w:ilvl w:val="0"/>
          <w:numId w:val="10"/>
        </w:numPr>
        <w:spacing w:after="0" w:line="240" w:lineRule="auto"/>
        <w:rPr>
          <w:rFonts w:ascii="Calibri" w:hAnsi="Calibri" w:cs="Calibri"/>
        </w:rPr>
      </w:pPr>
      <w:r w:rsidRPr="00B620BF">
        <w:rPr>
          <w:rFonts w:ascii="Calibri" w:hAnsi="Calibri" w:cs="Calibri"/>
        </w:rPr>
        <w:t xml:space="preserve">Existing and 10-year </w:t>
      </w:r>
      <w:r w:rsidR="003272C8">
        <w:rPr>
          <w:rFonts w:ascii="Calibri" w:hAnsi="Calibri" w:cs="Calibri"/>
        </w:rPr>
        <w:t>projected</w:t>
      </w:r>
      <w:r w:rsidRPr="00B620BF">
        <w:rPr>
          <w:rFonts w:ascii="Calibri" w:hAnsi="Calibri" w:cs="Calibri"/>
        </w:rPr>
        <w:t xml:space="preserve"> demands</w:t>
      </w:r>
      <w:r w:rsidR="003272C8">
        <w:rPr>
          <w:rFonts w:ascii="Calibri" w:hAnsi="Calibri" w:cs="Calibri"/>
        </w:rPr>
        <w:t xml:space="preserve"> </w:t>
      </w:r>
      <w:r w:rsidR="0032525E">
        <w:rPr>
          <w:rFonts w:ascii="Calibri" w:hAnsi="Calibri" w:cs="Calibri"/>
        </w:rPr>
        <w:t xml:space="preserve">based on zoning and existing water use trends that are specific to the municipality </w:t>
      </w:r>
      <w:r w:rsidR="003272C8">
        <w:rPr>
          <w:rFonts w:ascii="Calibri" w:hAnsi="Calibri" w:cs="Calibri"/>
        </w:rPr>
        <w:t>including</w:t>
      </w:r>
      <w:r w:rsidR="00712D42">
        <w:rPr>
          <w:rFonts w:ascii="Calibri" w:hAnsi="Calibri" w:cs="Calibri"/>
        </w:rPr>
        <w:t xml:space="preserve"> residential</w:t>
      </w:r>
      <w:r w:rsidR="003272C8">
        <w:rPr>
          <w:rFonts w:ascii="Calibri" w:hAnsi="Calibri" w:cs="Calibri"/>
        </w:rPr>
        <w:t xml:space="preserve">, </w:t>
      </w:r>
      <w:r w:rsidRPr="00B620BF">
        <w:rPr>
          <w:rFonts w:ascii="Calibri" w:hAnsi="Calibri" w:cs="Calibri"/>
        </w:rPr>
        <w:t>commercia</w:t>
      </w:r>
      <w:r w:rsidR="00104A28">
        <w:rPr>
          <w:rFonts w:ascii="Calibri" w:hAnsi="Calibri" w:cs="Calibri"/>
        </w:rPr>
        <w:t>l and industrial customer</w:t>
      </w:r>
      <w:r w:rsidR="00654AF7">
        <w:rPr>
          <w:rFonts w:ascii="Calibri" w:hAnsi="Calibri" w:cs="Calibri"/>
        </w:rPr>
        <w:t>s</w:t>
      </w:r>
      <w:r w:rsidRPr="00B620BF">
        <w:rPr>
          <w:rFonts w:ascii="Calibri" w:hAnsi="Calibri" w:cs="Calibri"/>
        </w:rPr>
        <w:t xml:space="preserve">. </w:t>
      </w:r>
    </w:p>
    <w:p w:rsidR="003272C8" w:rsidRPr="00B84F50" w:rsidRDefault="003272C8" w:rsidP="00104A28">
      <w:pPr>
        <w:keepNext/>
        <w:keepLines/>
        <w:spacing w:before="40" w:after="0" w:line="240" w:lineRule="auto"/>
        <w:ind w:firstLine="720"/>
        <w:outlineLvl w:val="2"/>
        <w:rPr>
          <w:rFonts w:asciiTheme="majorHAnsi" w:eastAsiaTheme="majorEastAsia" w:hAnsiTheme="majorHAnsi" w:cstheme="majorBidi"/>
          <w:color w:val="1F3763" w:themeColor="accent1" w:themeShade="7F"/>
          <w:sz w:val="26"/>
          <w:szCs w:val="26"/>
        </w:rPr>
      </w:pPr>
      <w:r w:rsidRPr="00B84F50">
        <w:rPr>
          <w:rFonts w:asciiTheme="majorHAnsi" w:eastAsiaTheme="majorEastAsia" w:hAnsiTheme="majorHAnsi" w:cstheme="majorBidi"/>
          <w:color w:val="1F3763" w:themeColor="accent1" w:themeShade="7F"/>
          <w:sz w:val="26"/>
          <w:szCs w:val="26"/>
        </w:rPr>
        <w:t xml:space="preserve">Existing </w:t>
      </w:r>
    </w:p>
    <w:p w:rsidR="003272C8" w:rsidRPr="00B84F50" w:rsidRDefault="00104A28" w:rsidP="003272C8">
      <w:pPr>
        <w:numPr>
          <w:ilvl w:val="0"/>
          <w:numId w:val="6"/>
        </w:numPr>
        <w:spacing w:after="0" w:line="240" w:lineRule="auto"/>
        <w:contextualSpacing/>
        <w:rPr>
          <w:rFonts w:ascii="Calibri" w:hAnsi="Calibri" w:cs="Calibri"/>
        </w:rPr>
      </w:pPr>
      <w:r>
        <w:rPr>
          <w:rFonts w:ascii="Calibri" w:hAnsi="Calibri" w:cs="Calibri"/>
        </w:rPr>
        <w:t>A</w:t>
      </w:r>
      <w:r w:rsidR="003272C8" w:rsidRPr="00B84F50">
        <w:rPr>
          <w:rFonts w:ascii="Calibri" w:hAnsi="Calibri" w:cs="Calibri"/>
        </w:rPr>
        <w:t>nalysis of existing demand  </w:t>
      </w:r>
    </w:p>
    <w:p w:rsidR="003272C8" w:rsidRPr="00B84F50" w:rsidRDefault="00104A28" w:rsidP="003272C8">
      <w:pPr>
        <w:numPr>
          <w:ilvl w:val="1"/>
          <w:numId w:val="5"/>
        </w:numPr>
        <w:spacing w:after="0" w:line="240" w:lineRule="auto"/>
        <w:contextualSpacing/>
        <w:rPr>
          <w:rFonts w:ascii="Calibri" w:hAnsi="Calibri" w:cs="Calibri"/>
        </w:rPr>
      </w:pPr>
      <w:r>
        <w:rPr>
          <w:rFonts w:ascii="Calibri" w:hAnsi="Calibri" w:cs="Calibri"/>
        </w:rPr>
        <w:t># of R</w:t>
      </w:r>
      <w:r w:rsidR="003272C8" w:rsidRPr="00B84F50">
        <w:rPr>
          <w:rFonts w:ascii="Calibri" w:hAnsi="Calibri" w:cs="Calibri"/>
        </w:rPr>
        <w:t>esidential customers and quantity of water served</w:t>
      </w:r>
    </w:p>
    <w:p w:rsidR="003272C8" w:rsidRPr="00B84F50" w:rsidRDefault="003272C8" w:rsidP="003272C8">
      <w:pPr>
        <w:numPr>
          <w:ilvl w:val="1"/>
          <w:numId w:val="5"/>
        </w:numPr>
        <w:spacing w:after="0" w:line="240" w:lineRule="auto"/>
        <w:contextualSpacing/>
        <w:rPr>
          <w:rFonts w:ascii="Calibri" w:hAnsi="Calibri" w:cs="Calibri"/>
        </w:rPr>
      </w:pPr>
      <w:r w:rsidRPr="00B84F50">
        <w:rPr>
          <w:rFonts w:ascii="Calibri" w:hAnsi="Calibri" w:cs="Calibri"/>
        </w:rPr>
        <w:t># of Commercial customers and quantity of water served</w:t>
      </w:r>
    </w:p>
    <w:p w:rsidR="003272C8" w:rsidRDefault="003272C8" w:rsidP="003272C8">
      <w:pPr>
        <w:numPr>
          <w:ilvl w:val="1"/>
          <w:numId w:val="5"/>
        </w:numPr>
        <w:spacing w:after="0" w:line="240" w:lineRule="auto"/>
        <w:contextualSpacing/>
        <w:rPr>
          <w:rFonts w:ascii="Calibri" w:hAnsi="Calibri" w:cs="Calibri"/>
        </w:rPr>
      </w:pPr>
      <w:r w:rsidRPr="00B84F50">
        <w:rPr>
          <w:rFonts w:ascii="Calibri" w:hAnsi="Calibri" w:cs="Calibri"/>
        </w:rPr>
        <w:t># of Industrial customers and quantity of water served</w:t>
      </w:r>
    </w:p>
    <w:p w:rsidR="003272C8" w:rsidRPr="00B84F50" w:rsidRDefault="003272C8" w:rsidP="003272C8">
      <w:pPr>
        <w:numPr>
          <w:ilvl w:val="1"/>
          <w:numId w:val="5"/>
        </w:numPr>
        <w:spacing w:after="0" w:line="240" w:lineRule="auto"/>
        <w:contextualSpacing/>
        <w:rPr>
          <w:rFonts w:ascii="Calibri" w:hAnsi="Calibri" w:cs="Calibri"/>
        </w:rPr>
      </w:pPr>
      <w:r>
        <w:rPr>
          <w:rFonts w:ascii="Calibri" w:hAnsi="Calibri" w:cs="Calibri"/>
        </w:rPr>
        <w:t>Sales to other municipalities/water utilities</w:t>
      </w:r>
    </w:p>
    <w:p w:rsidR="003272C8" w:rsidRPr="00B84F50" w:rsidRDefault="003272C8" w:rsidP="003272C8">
      <w:pPr>
        <w:numPr>
          <w:ilvl w:val="0"/>
          <w:numId w:val="4"/>
        </w:numPr>
        <w:spacing w:after="0" w:line="240" w:lineRule="auto"/>
        <w:contextualSpacing/>
        <w:rPr>
          <w:rFonts w:ascii="Calibri" w:hAnsi="Calibri" w:cs="Calibri"/>
        </w:rPr>
      </w:pPr>
      <w:r>
        <w:rPr>
          <w:rFonts w:ascii="Calibri" w:hAnsi="Calibri" w:cs="Calibri"/>
        </w:rPr>
        <w:t xml:space="preserve">Average and Peak </w:t>
      </w:r>
      <w:r w:rsidRPr="00B84F50">
        <w:rPr>
          <w:rFonts w:ascii="Calibri" w:hAnsi="Calibri" w:cs="Calibri"/>
        </w:rPr>
        <w:t>Daily, Monthly and Yearly demand</w:t>
      </w:r>
      <w:r>
        <w:rPr>
          <w:rFonts w:ascii="Calibri" w:hAnsi="Calibri" w:cs="Calibri"/>
        </w:rPr>
        <w:t>s</w:t>
      </w:r>
      <w:r w:rsidRPr="00B84F50">
        <w:rPr>
          <w:rFonts w:ascii="Calibri" w:hAnsi="Calibri" w:cs="Calibri"/>
        </w:rPr>
        <w:t xml:space="preserve"> </w:t>
      </w:r>
    </w:p>
    <w:p w:rsidR="003272C8" w:rsidRPr="00B84F50" w:rsidRDefault="003272C8" w:rsidP="003272C8">
      <w:pPr>
        <w:numPr>
          <w:ilvl w:val="0"/>
          <w:numId w:val="4"/>
        </w:numPr>
        <w:spacing w:after="0" w:line="240" w:lineRule="auto"/>
        <w:contextualSpacing/>
        <w:rPr>
          <w:rFonts w:ascii="Calibri" w:hAnsi="Calibri" w:cs="Calibri"/>
        </w:rPr>
      </w:pPr>
      <w:r w:rsidRPr="00B84F50">
        <w:rPr>
          <w:rFonts w:ascii="Calibri" w:hAnsi="Calibri" w:cs="Calibri"/>
        </w:rPr>
        <w:t>Total per capita demand</w:t>
      </w:r>
    </w:p>
    <w:p w:rsidR="003272C8" w:rsidRPr="00B84F50" w:rsidRDefault="003272C8" w:rsidP="00104A28">
      <w:pPr>
        <w:keepNext/>
        <w:keepLines/>
        <w:spacing w:before="40" w:after="0" w:line="240" w:lineRule="auto"/>
        <w:ind w:firstLine="720"/>
        <w:outlineLvl w:val="1"/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 w:rsidRPr="00B84F50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  <w:t>Future</w:t>
      </w:r>
    </w:p>
    <w:p w:rsidR="003272C8" w:rsidRPr="002519FA" w:rsidRDefault="00104A28" w:rsidP="002519FA">
      <w:pPr>
        <w:pStyle w:val="ListParagraph"/>
        <w:numPr>
          <w:ilvl w:val="0"/>
          <w:numId w:val="13"/>
        </w:numPr>
        <w:spacing w:after="0" w:line="240" w:lineRule="auto"/>
        <w:rPr>
          <w:rFonts w:ascii="Calibri" w:hAnsi="Calibri" w:cs="Calibri"/>
        </w:rPr>
      </w:pPr>
      <w:r w:rsidRPr="002519FA">
        <w:rPr>
          <w:rFonts w:ascii="Calibri" w:hAnsi="Calibri" w:cs="Calibri"/>
        </w:rPr>
        <w:t>A</w:t>
      </w:r>
      <w:r w:rsidR="003272C8" w:rsidRPr="002519FA">
        <w:rPr>
          <w:rFonts w:ascii="Calibri" w:hAnsi="Calibri" w:cs="Calibri"/>
        </w:rPr>
        <w:t xml:space="preserve">nalysis of 10-year </w:t>
      </w:r>
      <w:r w:rsidR="0032525E">
        <w:rPr>
          <w:rFonts w:ascii="Calibri" w:hAnsi="Calibri" w:cs="Calibri"/>
        </w:rPr>
        <w:t>projected demands</w:t>
      </w:r>
      <w:r w:rsidR="003272C8" w:rsidRPr="002519FA">
        <w:rPr>
          <w:rFonts w:ascii="Calibri" w:hAnsi="Calibri" w:cs="Calibri"/>
        </w:rPr>
        <w:t xml:space="preserve"> based on </w:t>
      </w:r>
      <w:r w:rsidRPr="002519FA">
        <w:rPr>
          <w:rFonts w:ascii="Calibri" w:hAnsi="Calibri" w:cs="Calibri"/>
        </w:rPr>
        <w:t xml:space="preserve">municipal </w:t>
      </w:r>
      <w:r w:rsidR="00B459DB" w:rsidRPr="002519FA">
        <w:rPr>
          <w:rFonts w:ascii="Calibri" w:hAnsi="Calibri" w:cs="Calibri"/>
        </w:rPr>
        <w:t xml:space="preserve">specific </w:t>
      </w:r>
      <w:r w:rsidRPr="002519FA">
        <w:rPr>
          <w:rFonts w:ascii="Calibri" w:hAnsi="Calibri" w:cs="Calibri"/>
        </w:rPr>
        <w:t>demographics</w:t>
      </w:r>
      <w:r w:rsidR="003272C8" w:rsidRPr="002519FA">
        <w:rPr>
          <w:rFonts w:ascii="Calibri" w:hAnsi="Calibri" w:cs="Calibri"/>
        </w:rPr>
        <w:t xml:space="preserve"> </w:t>
      </w:r>
    </w:p>
    <w:p w:rsidR="003272C8" w:rsidRPr="00B84F50" w:rsidRDefault="003272C8" w:rsidP="003272C8">
      <w:pPr>
        <w:numPr>
          <w:ilvl w:val="1"/>
          <w:numId w:val="5"/>
        </w:numPr>
        <w:spacing w:after="0" w:line="240" w:lineRule="auto"/>
        <w:contextualSpacing/>
        <w:rPr>
          <w:rFonts w:ascii="Calibri" w:hAnsi="Calibri" w:cs="Calibri"/>
        </w:rPr>
      </w:pPr>
      <w:r w:rsidRPr="00B84F50">
        <w:rPr>
          <w:rFonts w:ascii="Calibri" w:hAnsi="Calibri" w:cs="Calibri"/>
        </w:rPr>
        <w:t xml:space="preserve"># of residential customers and quantity of water </w:t>
      </w:r>
      <w:r w:rsidR="00044E94">
        <w:rPr>
          <w:rFonts w:ascii="Calibri" w:hAnsi="Calibri" w:cs="Calibri"/>
        </w:rPr>
        <w:t xml:space="preserve">to be </w:t>
      </w:r>
      <w:r w:rsidRPr="00B84F50">
        <w:rPr>
          <w:rFonts w:ascii="Calibri" w:hAnsi="Calibri" w:cs="Calibri"/>
        </w:rPr>
        <w:t>served</w:t>
      </w:r>
    </w:p>
    <w:p w:rsidR="003272C8" w:rsidRPr="00B84F50" w:rsidRDefault="003272C8" w:rsidP="003272C8">
      <w:pPr>
        <w:numPr>
          <w:ilvl w:val="1"/>
          <w:numId w:val="5"/>
        </w:numPr>
        <w:spacing w:after="0" w:line="240" w:lineRule="auto"/>
        <w:contextualSpacing/>
        <w:rPr>
          <w:rFonts w:ascii="Calibri" w:hAnsi="Calibri" w:cs="Calibri"/>
        </w:rPr>
      </w:pPr>
      <w:r w:rsidRPr="00B84F50">
        <w:rPr>
          <w:rFonts w:ascii="Calibri" w:hAnsi="Calibri" w:cs="Calibri"/>
        </w:rPr>
        <w:t># of Commercial customers and quantity of water</w:t>
      </w:r>
      <w:r w:rsidR="00044E94">
        <w:rPr>
          <w:rFonts w:ascii="Calibri" w:hAnsi="Calibri" w:cs="Calibri"/>
        </w:rPr>
        <w:t xml:space="preserve"> to be</w:t>
      </w:r>
      <w:r w:rsidRPr="00B84F50">
        <w:rPr>
          <w:rFonts w:ascii="Calibri" w:hAnsi="Calibri" w:cs="Calibri"/>
        </w:rPr>
        <w:t xml:space="preserve"> served</w:t>
      </w:r>
    </w:p>
    <w:p w:rsidR="003272C8" w:rsidRDefault="003272C8" w:rsidP="003272C8">
      <w:pPr>
        <w:numPr>
          <w:ilvl w:val="1"/>
          <w:numId w:val="5"/>
        </w:numPr>
        <w:spacing w:after="0" w:line="240" w:lineRule="auto"/>
        <w:contextualSpacing/>
        <w:rPr>
          <w:rFonts w:ascii="Calibri" w:hAnsi="Calibri" w:cs="Calibri"/>
        </w:rPr>
      </w:pPr>
      <w:r w:rsidRPr="00B84F50">
        <w:rPr>
          <w:rFonts w:ascii="Calibri" w:hAnsi="Calibri" w:cs="Calibri"/>
        </w:rPr>
        <w:t># of Industrial customers and quantity of water</w:t>
      </w:r>
      <w:r w:rsidR="00044E94">
        <w:rPr>
          <w:rFonts w:ascii="Calibri" w:hAnsi="Calibri" w:cs="Calibri"/>
        </w:rPr>
        <w:t xml:space="preserve"> to be</w:t>
      </w:r>
      <w:r w:rsidRPr="00B84F50">
        <w:rPr>
          <w:rFonts w:ascii="Calibri" w:hAnsi="Calibri" w:cs="Calibri"/>
        </w:rPr>
        <w:t xml:space="preserve"> served</w:t>
      </w:r>
    </w:p>
    <w:p w:rsidR="002519FA" w:rsidRPr="002519FA" w:rsidRDefault="00104A28" w:rsidP="002519FA">
      <w:pPr>
        <w:pStyle w:val="ListParagraph"/>
        <w:keepNext/>
        <w:keepLines/>
        <w:numPr>
          <w:ilvl w:val="0"/>
          <w:numId w:val="13"/>
        </w:numPr>
        <w:spacing w:before="40" w:after="0" w:line="240" w:lineRule="auto"/>
        <w:outlineLvl w:val="1"/>
        <w:rPr>
          <w:rFonts w:asciiTheme="majorHAnsi" w:eastAsiaTheme="majorEastAsia" w:hAnsiTheme="majorHAnsi" w:cstheme="majorBidi"/>
        </w:rPr>
      </w:pPr>
      <w:r w:rsidRPr="002519FA">
        <w:rPr>
          <w:rFonts w:eastAsiaTheme="majorEastAsia" w:cstheme="majorBidi"/>
        </w:rPr>
        <w:t xml:space="preserve">Average and Peak </w:t>
      </w:r>
      <w:r w:rsidR="003272C8" w:rsidRPr="002519FA">
        <w:rPr>
          <w:rFonts w:eastAsiaTheme="majorEastAsia" w:cstheme="majorBidi"/>
        </w:rPr>
        <w:t>Daily, Monthly and Yearly demand</w:t>
      </w:r>
      <w:r w:rsidR="0032525E">
        <w:rPr>
          <w:rFonts w:eastAsiaTheme="majorEastAsia" w:cstheme="majorBidi"/>
        </w:rPr>
        <w:t>s</w:t>
      </w:r>
    </w:p>
    <w:p w:rsidR="003272C8" w:rsidRPr="002519FA" w:rsidRDefault="003272C8" w:rsidP="002519FA">
      <w:pPr>
        <w:pStyle w:val="ListParagraph"/>
        <w:keepNext/>
        <w:keepLines/>
        <w:numPr>
          <w:ilvl w:val="0"/>
          <w:numId w:val="13"/>
        </w:numPr>
        <w:spacing w:before="40" w:after="0" w:line="240" w:lineRule="auto"/>
        <w:outlineLvl w:val="1"/>
        <w:rPr>
          <w:rFonts w:asciiTheme="majorHAnsi" w:eastAsiaTheme="majorEastAsia" w:hAnsiTheme="majorHAnsi" w:cstheme="majorBidi"/>
        </w:rPr>
      </w:pPr>
      <w:r w:rsidRPr="002519FA">
        <w:rPr>
          <w:rFonts w:ascii="Calibri" w:hAnsi="Calibri" w:cs="Calibri"/>
        </w:rPr>
        <w:t>Total per capita demand</w:t>
      </w:r>
    </w:p>
    <w:p w:rsidR="00B84F50" w:rsidRPr="00B84F50" w:rsidRDefault="00B84F50" w:rsidP="00B84F50">
      <w:pPr>
        <w:keepNext/>
        <w:keepLines/>
        <w:spacing w:before="240" w:after="0" w:line="240" w:lineRule="auto"/>
        <w:outlineLvl w:val="0"/>
        <w:rPr>
          <w:rFonts w:asciiTheme="majorHAnsi" w:eastAsiaTheme="majorEastAsia" w:hAnsiTheme="majorHAnsi" w:cstheme="majorBidi"/>
          <w:i/>
          <w:color w:val="2F5496" w:themeColor="accent1" w:themeShade="BF"/>
        </w:rPr>
      </w:pPr>
      <w:r w:rsidRPr="00B84F50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u w:val="single"/>
        </w:rPr>
        <w:t>Water Supply Inventory</w:t>
      </w:r>
      <w:r w:rsidRPr="00B84F50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 xml:space="preserve"> </w:t>
      </w:r>
      <w:r w:rsidR="00712D42" w:rsidRPr="002519FA">
        <w:rPr>
          <w:rFonts w:asciiTheme="majorHAnsi" w:eastAsiaTheme="majorEastAsia" w:hAnsiTheme="majorHAnsi" w:cstheme="majorBidi"/>
          <w:i/>
          <w:color w:val="2F5496" w:themeColor="accent1" w:themeShade="BF"/>
        </w:rPr>
        <w:t>(if water service is provided by more than</w:t>
      </w:r>
      <w:r w:rsidR="005B11C6" w:rsidRPr="002519FA">
        <w:rPr>
          <w:rFonts w:asciiTheme="majorHAnsi" w:eastAsiaTheme="majorEastAsia" w:hAnsiTheme="majorHAnsi" w:cstheme="majorBidi"/>
          <w:i/>
          <w:color w:val="2F5496" w:themeColor="accent1" w:themeShade="BF"/>
        </w:rPr>
        <w:t xml:space="preserve"> one utility, provide separate information for each)</w:t>
      </w:r>
    </w:p>
    <w:p w:rsidR="00B84F50" w:rsidRPr="00B84F50" w:rsidRDefault="0032525E" w:rsidP="002519FA">
      <w:pPr>
        <w:keepNext/>
        <w:keepLines/>
        <w:spacing w:before="40" w:after="0" w:line="240" w:lineRule="auto"/>
        <w:ind w:firstLine="360"/>
        <w:outlineLvl w:val="1"/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  <w:t>Existing</w:t>
      </w:r>
      <w:r w:rsidR="00044E94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  <w:t xml:space="preserve"> </w:t>
      </w:r>
      <w:r w:rsidR="00B84F50" w:rsidRPr="00B84F50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  <w:t>Water Servic</w:t>
      </w:r>
      <w:r w:rsidR="005B11C6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  <w:t>e Area</w:t>
      </w:r>
    </w:p>
    <w:p w:rsidR="00B84F50" w:rsidRPr="00B84F50" w:rsidRDefault="00B84F50" w:rsidP="00B84F50">
      <w:pPr>
        <w:numPr>
          <w:ilvl w:val="0"/>
          <w:numId w:val="1"/>
        </w:numPr>
        <w:spacing w:after="0" w:line="240" w:lineRule="auto"/>
        <w:ind w:left="720"/>
        <w:contextualSpacing/>
        <w:rPr>
          <w:rFonts w:ascii="Calibri" w:hAnsi="Calibri" w:cs="Calibri"/>
        </w:rPr>
      </w:pPr>
      <w:r w:rsidRPr="00B84F50">
        <w:rPr>
          <w:rFonts w:ascii="Calibri" w:hAnsi="Calibri" w:cs="Calibri"/>
        </w:rPr>
        <w:t>Identify water service</w:t>
      </w:r>
      <w:r w:rsidR="005B11C6">
        <w:rPr>
          <w:rFonts w:ascii="Calibri" w:hAnsi="Calibri" w:cs="Calibri"/>
        </w:rPr>
        <w:t xml:space="preserve"> area,</w:t>
      </w:r>
      <w:r w:rsidRPr="00B84F50">
        <w:rPr>
          <w:rFonts w:ascii="Calibri" w:hAnsi="Calibri" w:cs="Calibri"/>
        </w:rPr>
        <w:t xml:space="preserve"> franchise area</w:t>
      </w:r>
      <w:r w:rsidR="005B11C6">
        <w:rPr>
          <w:rFonts w:ascii="Calibri" w:hAnsi="Calibri" w:cs="Calibri"/>
        </w:rPr>
        <w:t xml:space="preserve">, </w:t>
      </w:r>
      <w:r w:rsidR="005152F3">
        <w:rPr>
          <w:rFonts w:ascii="Calibri" w:hAnsi="Calibri" w:cs="Calibri"/>
        </w:rPr>
        <w:t xml:space="preserve">and </w:t>
      </w:r>
      <w:r w:rsidR="005B11C6">
        <w:rPr>
          <w:rFonts w:ascii="Calibri" w:hAnsi="Calibri" w:cs="Calibri"/>
        </w:rPr>
        <w:t>service area pressure zones</w:t>
      </w:r>
      <w:r w:rsidRPr="00B84F50">
        <w:rPr>
          <w:rFonts w:ascii="Calibri" w:hAnsi="Calibri" w:cs="Calibri"/>
        </w:rPr>
        <w:t xml:space="preserve"> including map(s)</w:t>
      </w:r>
    </w:p>
    <w:p w:rsidR="00B84F50" w:rsidRPr="00B84F50" w:rsidRDefault="00B84F50" w:rsidP="00B84F50">
      <w:pPr>
        <w:numPr>
          <w:ilvl w:val="0"/>
          <w:numId w:val="1"/>
        </w:numPr>
        <w:spacing w:after="0" w:line="240" w:lineRule="auto"/>
        <w:ind w:left="720"/>
        <w:contextualSpacing/>
        <w:rPr>
          <w:rFonts w:ascii="Calibri" w:hAnsi="Calibri" w:cs="Calibri"/>
        </w:rPr>
      </w:pPr>
      <w:r w:rsidRPr="00B84F50">
        <w:rPr>
          <w:rFonts w:ascii="Calibri" w:hAnsi="Calibri" w:cs="Calibri"/>
        </w:rPr>
        <w:t xml:space="preserve">Description of the Existing Service Area – </w:t>
      </w:r>
      <w:r w:rsidR="00044E94">
        <w:rPr>
          <w:rFonts w:ascii="Calibri" w:hAnsi="Calibri" w:cs="Calibri"/>
        </w:rPr>
        <w:t xml:space="preserve">number of </w:t>
      </w:r>
      <w:r w:rsidRPr="00B84F50">
        <w:rPr>
          <w:rFonts w:ascii="Calibri" w:hAnsi="Calibri" w:cs="Calibri"/>
        </w:rPr>
        <w:t>connections, population served, etc.</w:t>
      </w:r>
    </w:p>
    <w:p w:rsidR="00B84F50" w:rsidRPr="00B84F50" w:rsidRDefault="00B84F50" w:rsidP="00B84F50">
      <w:pPr>
        <w:spacing w:after="0" w:line="240" w:lineRule="auto"/>
        <w:rPr>
          <w:rFonts w:ascii="Calibri" w:hAnsi="Calibri" w:cs="Calibri"/>
        </w:rPr>
      </w:pPr>
    </w:p>
    <w:p w:rsidR="00B84F50" w:rsidRPr="00B84F50" w:rsidRDefault="00B84F50" w:rsidP="0032525E">
      <w:pPr>
        <w:keepNext/>
        <w:keepLines/>
        <w:spacing w:before="40" w:after="0" w:line="240" w:lineRule="auto"/>
        <w:ind w:firstLine="360"/>
        <w:outlineLvl w:val="1"/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 w:rsidRPr="00B84F50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  <w:t xml:space="preserve">Source Water Supply </w:t>
      </w:r>
      <w:r w:rsidR="00044E94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  <w:t>Availability</w:t>
      </w:r>
      <w:r w:rsidR="0032525E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  <w:t xml:space="preserve"> for the Water Service Area</w:t>
      </w:r>
    </w:p>
    <w:p w:rsidR="00B84F50" w:rsidRPr="00B84F50" w:rsidRDefault="00B84F50" w:rsidP="00B84F50">
      <w:pPr>
        <w:numPr>
          <w:ilvl w:val="0"/>
          <w:numId w:val="2"/>
        </w:numPr>
        <w:spacing w:after="0" w:line="240" w:lineRule="auto"/>
        <w:contextualSpacing/>
        <w:rPr>
          <w:rFonts w:cs="Calibri"/>
        </w:rPr>
      </w:pPr>
      <w:r w:rsidRPr="00B84F50">
        <w:rPr>
          <w:rFonts w:cs="Calibri"/>
        </w:rPr>
        <w:t>Existing</w:t>
      </w:r>
      <w:r w:rsidR="00044E94">
        <w:rPr>
          <w:rFonts w:cs="Calibri"/>
        </w:rPr>
        <w:t xml:space="preserve"> Water Allocation P</w:t>
      </w:r>
      <w:r w:rsidRPr="00B84F50">
        <w:rPr>
          <w:rFonts w:cs="Calibri"/>
        </w:rPr>
        <w:t>ermit limitations for all sources</w:t>
      </w:r>
    </w:p>
    <w:p w:rsidR="00B84F50" w:rsidRPr="00B84F50" w:rsidRDefault="00B84F50" w:rsidP="00B84F50">
      <w:pPr>
        <w:numPr>
          <w:ilvl w:val="0"/>
          <w:numId w:val="2"/>
        </w:numPr>
        <w:spacing w:after="0" w:line="240" w:lineRule="auto"/>
        <w:contextualSpacing/>
        <w:rPr>
          <w:rFonts w:cs="Calibri"/>
        </w:rPr>
      </w:pPr>
      <w:r w:rsidRPr="00B84F50">
        <w:rPr>
          <w:rFonts w:cs="Calibri"/>
        </w:rPr>
        <w:t xml:space="preserve">Existing contracts for Purchased water </w:t>
      </w:r>
    </w:p>
    <w:p w:rsidR="00B84F50" w:rsidRPr="00B84F50" w:rsidRDefault="00B84F50" w:rsidP="00B84F50">
      <w:pPr>
        <w:numPr>
          <w:ilvl w:val="1"/>
          <w:numId w:val="2"/>
        </w:numPr>
        <w:spacing w:after="0" w:line="240" w:lineRule="auto"/>
        <w:contextualSpacing/>
        <w:rPr>
          <w:rFonts w:eastAsiaTheme="majorEastAsia" w:cstheme="majorBidi"/>
          <w:color w:val="1F3763" w:themeColor="accent1" w:themeShade="7F"/>
        </w:rPr>
      </w:pPr>
      <w:r w:rsidRPr="00B84F50">
        <w:rPr>
          <w:rFonts w:cs="Calibri"/>
        </w:rPr>
        <w:t>Contracts limitations, terms</w:t>
      </w:r>
      <w:r w:rsidR="005B11C6">
        <w:rPr>
          <w:rFonts w:cs="Calibri"/>
        </w:rPr>
        <w:t xml:space="preserve"> and </w:t>
      </w:r>
      <w:r w:rsidRPr="00B84F50">
        <w:rPr>
          <w:rFonts w:cs="Calibri"/>
        </w:rPr>
        <w:t>condition</w:t>
      </w:r>
      <w:r w:rsidR="005B11C6">
        <w:rPr>
          <w:rFonts w:cs="Calibri"/>
        </w:rPr>
        <w:t>s</w:t>
      </w:r>
    </w:p>
    <w:p w:rsidR="00B84F50" w:rsidRPr="00087752" w:rsidRDefault="00B84F50" w:rsidP="00B84F50">
      <w:pPr>
        <w:pStyle w:val="ListParagraph"/>
        <w:numPr>
          <w:ilvl w:val="0"/>
          <w:numId w:val="9"/>
        </w:numPr>
        <w:spacing w:after="0" w:line="240" w:lineRule="auto"/>
        <w:rPr>
          <w:rFonts w:eastAsiaTheme="majorEastAsia" w:cstheme="majorBidi"/>
        </w:rPr>
      </w:pPr>
      <w:r w:rsidRPr="00087752">
        <w:rPr>
          <w:rFonts w:eastAsiaTheme="majorEastAsia" w:cstheme="majorBidi"/>
        </w:rPr>
        <w:t>Existing contracts for the Sale of water</w:t>
      </w:r>
    </w:p>
    <w:p w:rsidR="00B84F50" w:rsidRPr="00B84F50" w:rsidRDefault="00B84F50" w:rsidP="00B84F50">
      <w:pPr>
        <w:numPr>
          <w:ilvl w:val="1"/>
          <w:numId w:val="9"/>
        </w:numPr>
        <w:spacing w:after="0" w:line="240" w:lineRule="auto"/>
        <w:contextualSpacing/>
        <w:rPr>
          <w:rFonts w:eastAsiaTheme="majorEastAsia" w:cstheme="majorBidi"/>
          <w:color w:val="1F3763" w:themeColor="accent1" w:themeShade="7F"/>
        </w:rPr>
      </w:pPr>
      <w:r w:rsidRPr="00B84F50">
        <w:rPr>
          <w:rFonts w:cs="Calibri"/>
        </w:rPr>
        <w:t>Contracts limitations, terms</w:t>
      </w:r>
      <w:r w:rsidR="005B11C6">
        <w:rPr>
          <w:rFonts w:cs="Calibri"/>
        </w:rPr>
        <w:t xml:space="preserve"> and </w:t>
      </w:r>
      <w:r w:rsidRPr="00B84F50">
        <w:rPr>
          <w:rFonts w:cs="Calibri"/>
        </w:rPr>
        <w:t>conditions</w:t>
      </w:r>
    </w:p>
    <w:p w:rsidR="0032525E" w:rsidRPr="00B84F50" w:rsidRDefault="0032525E" w:rsidP="0032525E">
      <w:pPr>
        <w:numPr>
          <w:ilvl w:val="0"/>
          <w:numId w:val="9"/>
        </w:numPr>
        <w:spacing w:after="0" w:line="240" w:lineRule="auto"/>
        <w:contextualSpacing/>
        <w:rPr>
          <w:rFonts w:ascii="Calibri" w:hAnsi="Calibri" w:cs="Calibri"/>
        </w:rPr>
      </w:pPr>
      <w:r w:rsidRPr="00B84F50">
        <w:rPr>
          <w:rFonts w:ascii="Calibri" w:hAnsi="Calibri" w:cs="Calibri"/>
        </w:rPr>
        <w:t>Firm</w:t>
      </w:r>
      <w:r>
        <w:rPr>
          <w:rFonts w:ascii="Calibri" w:hAnsi="Calibri" w:cs="Calibri"/>
        </w:rPr>
        <w:t xml:space="preserve"> and Total</w:t>
      </w:r>
      <w:r w:rsidRPr="00B84F50">
        <w:rPr>
          <w:rFonts w:ascii="Calibri" w:hAnsi="Calibri" w:cs="Calibri"/>
        </w:rPr>
        <w:t xml:space="preserve"> Capacity </w:t>
      </w:r>
      <w:r>
        <w:rPr>
          <w:rFonts w:ascii="Calibri" w:hAnsi="Calibri" w:cs="Calibri"/>
        </w:rPr>
        <w:t>(as defined by N.J.A.C. 7:10)</w:t>
      </w:r>
    </w:p>
    <w:p w:rsidR="0032525E" w:rsidRPr="00B84F50" w:rsidRDefault="0032525E" w:rsidP="0032525E">
      <w:pPr>
        <w:numPr>
          <w:ilvl w:val="0"/>
          <w:numId w:val="9"/>
        </w:numPr>
        <w:spacing w:after="0" w:line="240" w:lineRule="auto"/>
        <w:contextualSpacing/>
        <w:rPr>
          <w:rFonts w:ascii="Calibri" w:hAnsi="Calibri" w:cs="Calibri"/>
        </w:rPr>
      </w:pPr>
      <w:r>
        <w:rPr>
          <w:rFonts w:ascii="Calibri" w:hAnsi="Calibri" w:cs="Calibri"/>
        </w:rPr>
        <w:t xml:space="preserve">Monthly and Annual </w:t>
      </w:r>
      <w:r w:rsidRPr="00B84F50">
        <w:rPr>
          <w:rFonts w:ascii="Calibri" w:hAnsi="Calibri" w:cs="Calibri"/>
        </w:rPr>
        <w:t>Surplus/Deficit</w:t>
      </w:r>
      <w:r>
        <w:rPr>
          <w:rFonts w:ascii="Calibri" w:hAnsi="Calibri" w:cs="Calibri"/>
        </w:rPr>
        <w:t xml:space="preserve"> (as defined by N.J.A.C. 7:10)</w:t>
      </w:r>
    </w:p>
    <w:p w:rsidR="0032525E" w:rsidRPr="00B84F50" w:rsidRDefault="0032525E" w:rsidP="0032525E">
      <w:pPr>
        <w:numPr>
          <w:ilvl w:val="0"/>
          <w:numId w:val="9"/>
        </w:numPr>
        <w:spacing w:after="0" w:line="240" w:lineRule="auto"/>
        <w:contextualSpacing/>
        <w:rPr>
          <w:rFonts w:ascii="Calibri" w:hAnsi="Calibri" w:cs="Calibri"/>
        </w:rPr>
      </w:pPr>
      <w:r>
        <w:rPr>
          <w:rFonts w:ascii="Calibri" w:hAnsi="Calibri" w:cs="Calibri"/>
        </w:rPr>
        <w:t>Water Loss Audit Data</w:t>
      </w:r>
    </w:p>
    <w:p w:rsidR="00B84F50" w:rsidRPr="00B84F50" w:rsidRDefault="00B84F50" w:rsidP="00B84F50">
      <w:pPr>
        <w:spacing w:after="0" w:line="240" w:lineRule="auto"/>
        <w:ind w:left="1440"/>
        <w:contextualSpacing/>
        <w:rPr>
          <w:rFonts w:ascii="Calibri" w:hAnsi="Calibri" w:cs="Calibri"/>
        </w:rPr>
      </w:pPr>
    </w:p>
    <w:p w:rsidR="00B84F50" w:rsidRPr="00B84F50" w:rsidRDefault="0032525E" w:rsidP="0032525E">
      <w:pPr>
        <w:keepNext/>
        <w:keepLines/>
        <w:spacing w:before="40" w:after="0" w:line="240" w:lineRule="auto"/>
        <w:ind w:firstLine="360"/>
        <w:outlineLvl w:val="1"/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  <w:lastRenderedPageBreak/>
        <w:t>Water Supply Inventory for the Water Service Area</w:t>
      </w:r>
    </w:p>
    <w:p w:rsidR="00B84F50" w:rsidRPr="00B84F50" w:rsidRDefault="00B84F50" w:rsidP="00B84F50">
      <w:pPr>
        <w:numPr>
          <w:ilvl w:val="0"/>
          <w:numId w:val="8"/>
        </w:numPr>
        <w:spacing w:after="0" w:line="240" w:lineRule="auto"/>
        <w:contextualSpacing/>
        <w:rPr>
          <w:rFonts w:ascii="Calibri" w:hAnsi="Calibri" w:cs="Calibri"/>
        </w:rPr>
      </w:pPr>
      <w:r w:rsidRPr="00B84F50">
        <w:rPr>
          <w:rFonts w:ascii="Calibri" w:hAnsi="Calibri" w:cs="Calibri"/>
        </w:rPr>
        <w:t>General Inventory Report (i.e. sources, treatment plants, storage facilities, etc.)</w:t>
      </w:r>
    </w:p>
    <w:p w:rsidR="00B84F50" w:rsidRPr="00B84F50" w:rsidRDefault="00B84F50" w:rsidP="00B84F50">
      <w:pPr>
        <w:numPr>
          <w:ilvl w:val="0"/>
          <w:numId w:val="8"/>
        </w:numPr>
        <w:spacing w:after="0" w:line="240" w:lineRule="auto"/>
        <w:contextualSpacing/>
        <w:rPr>
          <w:rFonts w:ascii="Calibri" w:hAnsi="Calibri" w:cs="Calibri"/>
        </w:rPr>
      </w:pPr>
      <w:r w:rsidRPr="00B84F50">
        <w:rPr>
          <w:rFonts w:ascii="Calibri" w:hAnsi="Calibri" w:cs="Calibri"/>
        </w:rPr>
        <w:t>Treatment capacity/limitations</w:t>
      </w:r>
    </w:p>
    <w:p w:rsidR="00B84F50" w:rsidRDefault="00B84F50" w:rsidP="00B84F50">
      <w:pPr>
        <w:numPr>
          <w:ilvl w:val="0"/>
          <w:numId w:val="8"/>
        </w:numPr>
        <w:spacing w:after="0" w:line="240" w:lineRule="auto"/>
        <w:contextualSpacing/>
        <w:rPr>
          <w:rFonts w:ascii="Calibri" w:hAnsi="Calibri" w:cs="Calibri"/>
        </w:rPr>
      </w:pPr>
      <w:r w:rsidRPr="00B84F50">
        <w:rPr>
          <w:rFonts w:ascii="Calibri" w:hAnsi="Calibri" w:cs="Calibri"/>
        </w:rPr>
        <w:t>Storage capacity/limitations</w:t>
      </w:r>
    </w:p>
    <w:p w:rsidR="0032525E" w:rsidRPr="00B84F50" w:rsidRDefault="0032525E" w:rsidP="00B84F50">
      <w:pPr>
        <w:numPr>
          <w:ilvl w:val="0"/>
          <w:numId w:val="8"/>
        </w:numPr>
        <w:spacing w:after="0" w:line="240" w:lineRule="auto"/>
        <w:contextualSpacing/>
        <w:rPr>
          <w:rFonts w:ascii="Calibri" w:hAnsi="Calibri" w:cs="Calibri"/>
        </w:rPr>
      </w:pPr>
      <w:r>
        <w:rPr>
          <w:rFonts w:ascii="Calibri" w:hAnsi="Calibri" w:cs="Calibri"/>
        </w:rPr>
        <w:t>Permanent interconnections capacity/limitations</w:t>
      </w:r>
    </w:p>
    <w:p w:rsidR="00B84F50" w:rsidRPr="00B84F50" w:rsidRDefault="00B84F50" w:rsidP="00B84F50">
      <w:pPr>
        <w:numPr>
          <w:ilvl w:val="0"/>
          <w:numId w:val="8"/>
        </w:numPr>
        <w:spacing w:after="0" w:line="240" w:lineRule="auto"/>
        <w:contextualSpacing/>
        <w:rPr>
          <w:rFonts w:ascii="Calibri" w:hAnsi="Calibri" w:cs="Calibri"/>
        </w:rPr>
      </w:pPr>
      <w:r w:rsidRPr="00B84F50">
        <w:rPr>
          <w:rFonts w:ascii="Calibri" w:hAnsi="Calibri" w:cs="Calibri"/>
        </w:rPr>
        <w:t>Emergency interconnections</w:t>
      </w:r>
    </w:p>
    <w:p w:rsidR="00B84F50" w:rsidRPr="00B84F50" w:rsidRDefault="00B84F50" w:rsidP="00B84F50">
      <w:pPr>
        <w:spacing w:after="0" w:line="240" w:lineRule="auto"/>
        <w:rPr>
          <w:rFonts w:ascii="Calibri" w:hAnsi="Calibri" w:cs="Calibri"/>
        </w:rPr>
      </w:pPr>
    </w:p>
    <w:p w:rsidR="00B84F50" w:rsidRPr="00B84F50" w:rsidRDefault="00B84F50" w:rsidP="00B84F50">
      <w:pPr>
        <w:keepNext/>
        <w:keepLines/>
        <w:spacing w:before="240" w:after="0" w:line="240" w:lineRule="auto"/>
        <w:outlineLvl w:val="0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u w:val="single"/>
        </w:rPr>
      </w:pPr>
      <w:r w:rsidRPr="00B84F50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u w:val="single"/>
        </w:rPr>
        <w:t xml:space="preserve">Assessment </w:t>
      </w:r>
      <w:r w:rsidR="00BE269D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u w:val="single"/>
        </w:rPr>
        <w:t>for future growth</w:t>
      </w:r>
    </w:p>
    <w:p w:rsidR="00B84F50" w:rsidRDefault="008B6F8D" w:rsidP="00B84F50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If the current water supply is not sufficient to meet the 10 year projected demands, an assessment must be conducted to determine how these demands will be met.</w:t>
      </w:r>
    </w:p>
    <w:p w:rsidR="00FC6106" w:rsidRDefault="00FC6106" w:rsidP="00B84F50">
      <w:pPr>
        <w:spacing w:after="0" w:line="240" w:lineRule="auto"/>
        <w:rPr>
          <w:rFonts w:ascii="Calibri" w:hAnsi="Calibri" w:cs="Calibri"/>
        </w:rPr>
      </w:pPr>
    </w:p>
    <w:p w:rsidR="008B6F8D" w:rsidRPr="00B84F50" w:rsidRDefault="008B6F8D" w:rsidP="00E834B9">
      <w:pPr>
        <w:spacing w:after="0" w:line="240" w:lineRule="auto"/>
        <w:rPr>
          <w:rFonts w:asciiTheme="majorHAnsi" w:hAnsiTheme="majorHAnsi" w:cs="Calibri"/>
          <w:color w:val="2F5496" w:themeColor="accent1" w:themeShade="BF"/>
          <w:sz w:val="26"/>
          <w:szCs w:val="26"/>
        </w:rPr>
      </w:pPr>
      <w:r w:rsidRPr="002519FA">
        <w:rPr>
          <w:rFonts w:asciiTheme="majorHAnsi" w:hAnsiTheme="majorHAnsi" w:cs="Calibri"/>
          <w:color w:val="2F5496" w:themeColor="accent1" w:themeShade="BF"/>
          <w:sz w:val="26"/>
          <w:szCs w:val="26"/>
        </w:rPr>
        <w:t xml:space="preserve">10-year </w:t>
      </w:r>
      <w:r w:rsidR="00FC6106" w:rsidRPr="002519FA">
        <w:rPr>
          <w:rFonts w:asciiTheme="majorHAnsi" w:hAnsiTheme="majorHAnsi" w:cs="Calibri"/>
          <w:color w:val="2F5496" w:themeColor="accent1" w:themeShade="BF"/>
          <w:sz w:val="26"/>
          <w:szCs w:val="26"/>
        </w:rPr>
        <w:t>Water Source Planning</w:t>
      </w:r>
      <w:r w:rsidR="0032525E">
        <w:rPr>
          <w:rFonts w:asciiTheme="majorHAnsi" w:hAnsiTheme="majorHAnsi" w:cs="Calibri"/>
          <w:color w:val="2F5496" w:themeColor="accent1" w:themeShade="BF"/>
          <w:sz w:val="26"/>
          <w:szCs w:val="26"/>
        </w:rPr>
        <w:t xml:space="preserve"> </w:t>
      </w:r>
    </w:p>
    <w:p w:rsidR="005B11C6" w:rsidRPr="0032525E" w:rsidRDefault="005B11C6" w:rsidP="0032525E">
      <w:pPr>
        <w:pStyle w:val="ListParagraph"/>
        <w:numPr>
          <w:ilvl w:val="0"/>
          <w:numId w:val="14"/>
        </w:numPr>
        <w:spacing w:after="0" w:line="240" w:lineRule="auto"/>
        <w:rPr>
          <w:rFonts w:cs="Calibri"/>
        </w:rPr>
      </w:pPr>
      <w:r w:rsidRPr="0032525E">
        <w:rPr>
          <w:rFonts w:cs="Calibri"/>
        </w:rPr>
        <w:t>Identify potential future water supply sources</w:t>
      </w:r>
      <w:r w:rsidR="00087752" w:rsidRPr="0032525E">
        <w:rPr>
          <w:rFonts w:cs="Calibri"/>
        </w:rPr>
        <w:t>, such as:</w:t>
      </w:r>
      <w:r w:rsidRPr="0032525E">
        <w:rPr>
          <w:rFonts w:cs="Calibri"/>
        </w:rPr>
        <w:t xml:space="preserve"> </w:t>
      </w:r>
    </w:p>
    <w:p w:rsidR="005B11C6" w:rsidRPr="00B84F50" w:rsidRDefault="008B6F8D" w:rsidP="005B11C6">
      <w:pPr>
        <w:numPr>
          <w:ilvl w:val="1"/>
          <w:numId w:val="4"/>
        </w:numPr>
        <w:spacing w:after="0" w:line="240" w:lineRule="auto"/>
        <w:contextualSpacing/>
        <w:rPr>
          <w:rFonts w:ascii="Calibri" w:hAnsi="Calibri" w:cs="Calibri"/>
        </w:rPr>
      </w:pPr>
      <w:r>
        <w:rPr>
          <w:rFonts w:cs="Calibri"/>
        </w:rPr>
        <w:t>C</w:t>
      </w:r>
      <w:r w:rsidR="005B11C6" w:rsidRPr="00B84F50">
        <w:rPr>
          <w:rFonts w:cs="Calibri"/>
        </w:rPr>
        <w:t xml:space="preserve">ontracts for </w:t>
      </w:r>
      <w:r w:rsidR="005B11C6">
        <w:rPr>
          <w:rFonts w:cs="Calibri"/>
        </w:rPr>
        <w:t>p</w:t>
      </w:r>
      <w:r w:rsidR="005B11C6" w:rsidRPr="00B84F50">
        <w:rPr>
          <w:rFonts w:cs="Calibri"/>
        </w:rPr>
        <w:t>urchased water</w:t>
      </w:r>
      <w:r w:rsidR="005B11C6" w:rsidRPr="00B84F50">
        <w:rPr>
          <w:rFonts w:ascii="Calibri" w:hAnsi="Calibri" w:cs="Calibri"/>
        </w:rPr>
        <w:t xml:space="preserve"> </w:t>
      </w:r>
    </w:p>
    <w:p w:rsidR="005B11C6" w:rsidRPr="00B84F50" w:rsidRDefault="008B6F8D" w:rsidP="005B11C6">
      <w:pPr>
        <w:numPr>
          <w:ilvl w:val="1"/>
          <w:numId w:val="4"/>
        </w:numPr>
        <w:spacing w:after="0" w:line="240" w:lineRule="auto"/>
        <w:contextualSpacing/>
        <w:rPr>
          <w:rFonts w:ascii="Calibri" w:hAnsi="Calibri" w:cs="Calibri"/>
        </w:rPr>
      </w:pPr>
      <w:r>
        <w:rPr>
          <w:rFonts w:ascii="Calibri" w:hAnsi="Calibri" w:cs="Calibri"/>
        </w:rPr>
        <w:t>N</w:t>
      </w:r>
      <w:r w:rsidR="005B11C6" w:rsidRPr="00B84F50">
        <w:rPr>
          <w:rFonts w:ascii="Calibri" w:hAnsi="Calibri" w:cs="Calibri"/>
        </w:rPr>
        <w:t>ew sources</w:t>
      </w:r>
      <w:r>
        <w:rPr>
          <w:rFonts w:ascii="Calibri" w:hAnsi="Calibri" w:cs="Calibri"/>
        </w:rPr>
        <w:t>/</w:t>
      </w:r>
      <w:r w:rsidR="0032525E">
        <w:rPr>
          <w:rFonts w:ascii="Calibri" w:hAnsi="Calibri" w:cs="Calibri"/>
        </w:rPr>
        <w:t xml:space="preserve">increases in water </w:t>
      </w:r>
      <w:r>
        <w:rPr>
          <w:rFonts w:ascii="Calibri" w:hAnsi="Calibri" w:cs="Calibri"/>
        </w:rPr>
        <w:t>allocation</w:t>
      </w:r>
      <w:r w:rsidR="0032525E">
        <w:rPr>
          <w:rFonts w:ascii="Calibri" w:hAnsi="Calibri" w:cs="Calibri"/>
        </w:rPr>
        <w:t xml:space="preserve"> limits</w:t>
      </w:r>
    </w:p>
    <w:p w:rsidR="005B11C6" w:rsidRPr="00B84F50" w:rsidRDefault="005B11C6" w:rsidP="005B11C6">
      <w:pPr>
        <w:numPr>
          <w:ilvl w:val="2"/>
          <w:numId w:val="4"/>
        </w:numPr>
        <w:spacing w:after="0" w:line="240" w:lineRule="auto"/>
        <w:contextualSpacing/>
        <w:rPr>
          <w:rFonts w:ascii="Calibri" w:hAnsi="Calibri" w:cs="Calibri"/>
        </w:rPr>
      </w:pPr>
      <w:r w:rsidRPr="00B84F50">
        <w:rPr>
          <w:rFonts w:ascii="Calibri" w:hAnsi="Calibri" w:cs="Calibri"/>
        </w:rPr>
        <w:t>Potential</w:t>
      </w:r>
      <w:r w:rsidR="00E834B9">
        <w:rPr>
          <w:rFonts w:ascii="Calibri" w:hAnsi="Calibri" w:cs="Calibri"/>
        </w:rPr>
        <w:t xml:space="preserve"> resource</w:t>
      </w:r>
      <w:r w:rsidRPr="00B84F50">
        <w:rPr>
          <w:rFonts w:ascii="Calibri" w:hAnsi="Calibri" w:cs="Calibri"/>
        </w:rPr>
        <w:t xml:space="preserve"> limitations (e.g. Critical Area aquifers</w:t>
      </w:r>
      <w:r>
        <w:rPr>
          <w:rFonts w:ascii="Calibri" w:hAnsi="Calibri" w:cs="Calibri"/>
        </w:rPr>
        <w:t>, Highlands, Pinelands</w:t>
      </w:r>
      <w:r w:rsidRPr="00B84F50">
        <w:rPr>
          <w:rFonts w:ascii="Calibri" w:hAnsi="Calibri" w:cs="Calibri"/>
        </w:rPr>
        <w:t>)</w:t>
      </w:r>
    </w:p>
    <w:p w:rsidR="005B11C6" w:rsidRPr="00B84F50" w:rsidRDefault="005B11C6" w:rsidP="005B11C6">
      <w:pPr>
        <w:numPr>
          <w:ilvl w:val="1"/>
          <w:numId w:val="4"/>
        </w:numPr>
        <w:spacing w:after="0" w:line="240" w:lineRule="auto"/>
        <w:contextualSpacing/>
        <w:rPr>
          <w:rFonts w:ascii="Calibri" w:hAnsi="Calibri" w:cs="Calibri"/>
        </w:rPr>
      </w:pPr>
      <w:r>
        <w:rPr>
          <w:rFonts w:ascii="Calibri" w:hAnsi="Calibri" w:cs="Calibri"/>
        </w:rPr>
        <w:t xml:space="preserve">Utilization of </w:t>
      </w:r>
      <w:r w:rsidRPr="00B84F50">
        <w:rPr>
          <w:rFonts w:ascii="Calibri" w:hAnsi="Calibri" w:cs="Calibri"/>
        </w:rPr>
        <w:t>A</w:t>
      </w:r>
      <w:r>
        <w:rPr>
          <w:rFonts w:ascii="Calibri" w:hAnsi="Calibri" w:cs="Calibri"/>
        </w:rPr>
        <w:t>quifer Storage &amp; Recovery wells</w:t>
      </w:r>
    </w:p>
    <w:p w:rsidR="005B11C6" w:rsidRPr="00B84F50" w:rsidRDefault="005B11C6" w:rsidP="005B11C6">
      <w:pPr>
        <w:numPr>
          <w:ilvl w:val="1"/>
          <w:numId w:val="4"/>
        </w:numPr>
        <w:spacing w:after="0" w:line="240" w:lineRule="auto"/>
        <w:contextualSpacing/>
        <w:rPr>
          <w:rFonts w:ascii="Calibri" w:hAnsi="Calibri" w:cs="Calibri"/>
        </w:rPr>
      </w:pPr>
      <w:r w:rsidRPr="00B84F50">
        <w:rPr>
          <w:rFonts w:ascii="Calibri" w:hAnsi="Calibri" w:cs="Calibri"/>
        </w:rPr>
        <w:t>Reclaimed water for beneficial reuse</w:t>
      </w:r>
    </w:p>
    <w:p w:rsidR="005B11C6" w:rsidRDefault="005B11C6" w:rsidP="005B11C6">
      <w:pPr>
        <w:numPr>
          <w:ilvl w:val="1"/>
          <w:numId w:val="4"/>
        </w:numPr>
        <w:spacing w:after="0" w:line="240" w:lineRule="auto"/>
        <w:contextualSpacing/>
        <w:rPr>
          <w:rFonts w:ascii="Calibri" w:hAnsi="Calibri" w:cs="Calibri"/>
        </w:rPr>
      </w:pPr>
      <w:r w:rsidRPr="00B84F50">
        <w:rPr>
          <w:rFonts w:ascii="Calibri" w:hAnsi="Calibri" w:cs="Calibri"/>
        </w:rPr>
        <w:t>Quantifiable water conservation measures</w:t>
      </w:r>
    </w:p>
    <w:p w:rsidR="005B11C6" w:rsidRPr="00B84F50" w:rsidRDefault="005B11C6" w:rsidP="005B11C6">
      <w:pPr>
        <w:spacing w:after="0" w:line="240" w:lineRule="auto"/>
        <w:rPr>
          <w:rFonts w:ascii="Calibri" w:hAnsi="Calibri" w:cs="Calibri"/>
        </w:rPr>
      </w:pPr>
    </w:p>
    <w:p w:rsidR="008B6F8D" w:rsidRPr="00B84F50" w:rsidRDefault="008B6F8D" w:rsidP="00E834B9">
      <w:pPr>
        <w:keepNext/>
        <w:keepLines/>
        <w:spacing w:before="40" w:after="0" w:line="240" w:lineRule="auto"/>
        <w:outlineLvl w:val="1"/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 w:rsidRPr="00B84F50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  <w:t>10-y</w:t>
      </w:r>
      <w:r w:rsidR="00FC6106" w:rsidRPr="002519FA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  <w:t>ea</w:t>
      </w:r>
      <w:r w:rsidRPr="00B84F50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  <w:t>r</w:t>
      </w:r>
      <w:r w:rsidRPr="002519FA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  <w:t xml:space="preserve"> </w:t>
      </w:r>
      <w:r w:rsidR="002519FA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  <w:t xml:space="preserve">Capital Improvement </w:t>
      </w:r>
      <w:r w:rsidR="001916B8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  <w:t>Plan</w:t>
      </w:r>
    </w:p>
    <w:p w:rsidR="008B6F8D" w:rsidRPr="00B84F50" w:rsidRDefault="008B6F8D" w:rsidP="005C7BBE">
      <w:pPr>
        <w:spacing w:after="0" w:line="240" w:lineRule="auto"/>
        <w:rPr>
          <w:rFonts w:ascii="Calibri" w:hAnsi="Calibri" w:cs="Calibri"/>
        </w:rPr>
      </w:pPr>
      <w:r w:rsidRPr="00B84F50">
        <w:rPr>
          <w:rFonts w:ascii="Calibri" w:hAnsi="Calibri" w:cs="Calibri"/>
        </w:rPr>
        <w:t xml:space="preserve">Outline plans </w:t>
      </w:r>
      <w:r>
        <w:rPr>
          <w:rFonts w:ascii="Calibri" w:hAnsi="Calibri" w:cs="Calibri"/>
        </w:rPr>
        <w:t xml:space="preserve">to </w:t>
      </w:r>
      <w:r w:rsidR="003A269D">
        <w:rPr>
          <w:rFonts w:ascii="Calibri" w:hAnsi="Calibri" w:cs="Calibri"/>
        </w:rPr>
        <w:t>develop necessary capital improvements</w:t>
      </w:r>
      <w:r>
        <w:rPr>
          <w:rFonts w:ascii="Calibri" w:hAnsi="Calibri" w:cs="Calibri"/>
        </w:rPr>
        <w:t xml:space="preserve"> for an adequate water supply for the projected 10-year</w:t>
      </w:r>
      <w:r w:rsidRPr="00B84F50">
        <w:rPr>
          <w:rFonts w:ascii="Calibri" w:hAnsi="Calibri" w:cs="Calibri"/>
        </w:rPr>
        <w:t xml:space="preserve"> growth</w:t>
      </w:r>
      <w:r w:rsidR="00050557">
        <w:rPr>
          <w:rFonts w:ascii="Calibri" w:hAnsi="Calibri" w:cs="Calibri"/>
        </w:rPr>
        <w:t xml:space="preserve"> including a schedule for any required design, construction, and permitting</w:t>
      </w:r>
      <w:r w:rsidRPr="00B84F50">
        <w:rPr>
          <w:rFonts w:ascii="Calibri" w:hAnsi="Calibri" w:cs="Calibri"/>
        </w:rPr>
        <w:t xml:space="preserve">. </w:t>
      </w:r>
      <w:r w:rsidR="00050557">
        <w:rPr>
          <w:rFonts w:ascii="Calibri" w:hAnsi="Calibri" w:cs="Calibri"/>
        </w:rPr>
        <w:t>Improvements include</w:t>
      </w:r>
      <w:r w:rsidR="002519FA">
        <w:rPr>
          <w:rFonts w:ascii="Calibri" w:hAnsi="Calibri" w:cs="Calibri"/>
        </w:rPr>
        <w:t>,</w:t>
      </w:r>
      <w:r w:rsidR="00050557">
        <w:rPr>
          <w:rFonts w:ascii="Calibri" w:hAnsi="Calibri" w:cs="Calibri"/>
        </w:rPr>
        <w:t xml:space="preserve"> but are</w:t>
      </w:r>
      <w:r>
        <w:rPr>
          <w:rFonts w:ascii="Calibri" w:hAnsi="Calibri" w:cs="Calibri"/>
        </w:rPr>
        <w:t xml:space="preserve"> not limited to</w:t>
      </w:r>
      <w:r w:rsidR="002519FA">
        <w:rPr>
          <w:rFonts w:ascii="Calibri" w:hAnsi="Calibri" w:cs="Calibri"/>
        </w:rPr>
        <w:t>,</w:t>
      </w:r>
      <w:r w:rsidRPr="00B84F50">
        <w:rPr>
          <w:rFonts w:ascii="Calibri" w:hAnsi="Calibri" w:cs="Calibri"/>
        </w:rPr>
        <w:t xml:space="preserve"> optimizatio</w:t>
      </w:r>
      <w:r>
        <w:rPr>
          <w:rFonts w:ascii="Calibri" w:hAnsi="Calibri" w:cs="Calibri"/>
        </w:rPr>
        <w:t>n of existing sources, new</w:t>
      </w:r>
      <w:r w:rsidRPr="00B84F50">
        <w:rPr>
          <w:rFonts w:ascii="Calibri" w:hAnsi="Calibri" w:cs="Calibri"/>
        </w:rPr>
        <w:t xml:space="preserve"> </w:t>
      </w:r>
      <w:r w:rsidR="002519FA">
        <w:rPr>
          <w:rFonts w:ascii="Calibri" w:hAnsi="Calibri" w:cs="Calibri"/>
        </w:rPr>
        <w:t>sources of supply,</w:t>
      </w:r>
      <w:r w:rsidR="005C7BBE">
        <w:rPr>
          <w:rFonts w:ascii="Calibri" w:hAnsi="Calibri" w:cs="Calibri"/>
        </w:rPr>
        <w:t xml:space="preserve"> treatment,</w:t>
      </w:r>
      <w:r w:rsidR="002519FA">
        <w:rPr>
          <w:rFonts w:ascii="Calibri" w:hAnsi="Calibri" w:cs="Calibri"/>
        </w:rPr>
        <w:t xml:space="preserve"> additional </w:t>
      </w:r>
      <w:r w:rsidRPr="00B84F50">
        <w:rPr>
          <w:rFonts w:ascii="Calibri" w:hAnsi="Calibri" w:cs="Calibri"/>
        </w:rPr>
        <w:t>interconnections for resiliency,</w:t>
      </w:r>
      <w:r w:rsidR="005C7BBE">
        <w:rPr>
          <w:rFonts w:ascii="Calibri" w:hAnsi="Calibri" w:cs="Calibri"/>
        </w:rPr>
        <w:t xml:space="preserve"> new or modified </w:t>
      </w:r>
      <w:r w:rsidRPr="00B84F50">
        <w:rPr>
          <w:rFonts w:ascii="Calibri" w:hAnsi="Calibri" w:cs="Calibri"/>
        </w:rPr>
        <w:t>contractual commitments for the pu</w:t>
      </w:r>
      <w:r w:rsidR="00087752">
        <w:rPr>
          <w:rFonts w:ascii="Calibri" w:hAnsi="Calibri" w:cs="Calibri"/>
        </w:rPr>
        <w:t>rchase of additional water</w:t>
      </w:r>
      <w:r w:rsidR="006A6D6C">
        <w:rPr>
          <w:rFonts w:ascii="Calibri" w:hAnsi="Calibri" w:cs="Calibri"/>
        </w:rPr>
        <w:t>, and storage</w:t>
      </w:r>
      <w:r w:rsidR="00087752">
        <w:rPr>
          <w:rFonts w:ascii="Calibri" w:hAnsi="Calibri" w:cs="Calibri"/>
        </w:rPr>
        <w:t>. The plan may</w:t>
      </w:r>
      <w:r w:rsidRPr="00B84F50">
        <w:rPr>
          <w:rFonts w:ascii="Calibri" w:hAnsi="Calibri" w:cs="Calibri"/>
        </w:rPr>
        <w:t xml:space="preserve"> also include </w:t>
      </w:r>
      <w:r w:rsidR="00087752">
        <w:rPr>
          <w:rFonts w:ascii="Calibri" w:hAnsi="Calibri" w:cs="Calibri"/>
        </w:rPr>
        <w:t>t</w:t>
      </w:r>
      <w:r w:rsidRPr="00B84F50">
        <w:rPr>
          <w:rFonts w:ascii="Calibri" w:hAnsi="Calibri" w:cs="Calibri"/>
        </w:rPr>
        <w:t>he adoption of water conservation ordinances</w:t>
      </w:r>
      <w:r w:rsidR="00087752">
        <w:rPr>
          <w:rFonts w:ascii="Calibri" w:hAnsi="Calibri" w:cs="Calibri"/>
        </w:rPr>
        <w:t xml:space="preserve"> by the municipality or the</w:t>
      </w:r>
      <w:r w:rsidRPr="00B84F50">
        <w:rPr>
          <w:rFonts w:ascii="Calibri" w:hAnsi="Calibri" w:cs="Calibri"/>
        </w:rPr>
        <w:t xml:space="preserve"> reduction of </w:t>
      </w:r>
      <w:r w:rsidR="00087752">
        <w:rPr>
          <w:rFonts w:ascii="Calibri" w:hAnsi="Calibri" w:cs="Calibri"/>
        </w:rPr>
        <w:t>water losses by the water utility (</w:t>
      </w:r>
      <w:r w:rsidRPr="00B84F50">
        <w:rPr>
          <w:rFonts w:ascii="Calibri" w:hAnsi="Calibri" w:cs="Calibri"/>
        </w:rPr>
        <w:t>AWWA Water Audit</w:t>
      </w:r>
      <w:r w:rsidR="00087752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</w:t>
      </w:r>
      <w:r w:rsidRPr="00B84F50">
        <w:rPr>
          <w:rFonts w:ascii="Calibri" w:hAnsi="Calibri" w:cs="Calibri"/>
        </w:rPr>
        <w:t>leak detection program</w:t>
      </w:r>
      <w:r w:rsidR="00087752">
        <w:rPr>
          <w:rFonts w:ascii="Calibri" w:hAnsi="Calibri" w:cs="Calibri"/>
        </w:rPr>
        <w:t>s, etc.)</w:t>
      </w:r>
      <w:r w:rsidRPr="00B84F50">
        <w:rPr>
          <w:rFonts w:ascii="Calibri" w:hAnsi="Calibri" w:cs="Calibri"/>
        </w:rPr>
        <w:t>.</w:t>
      </w:r>
    </w:p>
    <w:p w:rsidR="00B84F50" w:rsidRPr="00B84F50" w:rsidRDefault="00B84F50" w:rsidP="00B84F50">
      <w:pPr>
        <w:spacing w:after="0" w:line="240" w:lineRule="auto"/>
        <w:rPr>
          <w:rFonts w:ascii="Calibri" w:hAnsi="Calibri" w:cs="Calibri"/>
        </w:rPr>
      </w:pPr>
    </w:p>
    <w:p w:rsidR="00B84F50" w:rsidRPr="00B84F50" w:rsidRDefault="00B84F50" w:rsidP="003272C8">
      <w:pPr>
        <w:keepNext/>
        <w:keepLines/>
        <w:spacing w:before="40" w:after="0" w:line="240" w:lineRule="auto"/>
        <w:outlineLvl w:val="1"/>
        <w:rPr>
          <w:rFonts w:asciiTheme="majorHAnsi" w:eastAsiaTheme="majorEastAsia" w:hAnsiTheme="majorHAnsi" w:cstheme="majorBidi"/>
          <w:color w:val="1F3763" w:themeColor="accent1" w:themeShade="7F"/>
          <w:sz w:val="24"/>
          <w:szCs w:val="24"/>
        </w:rPr>
      </w:pPr>
      <w:r w:rsidRPr="00B84F50">
        <w:rPr>
          <w:rFonts w:eastAsiaTheme="majorEastAsia" w:cstheme="majorBidi"/>
          <w:color w:val="2F5496" w:themeColor="accent1" w:themeShade="BF"/>
          <w:sz w:val="26"/>
          <w:szCs w:val="26"/>
        </w:rPr>
        <w:t xml:space="preserve">       </w:t>
      </w:r>
    </w:p>
    <w:p w:rsidR="00B84F50" w:rsidRPr="00B84F50" w:rsidRDefault="00B84F50" w:rsidP="00B84F50">
      <w:pPr>
        <w:spacing w:after="0" w:line="240" w:lineRule="auto"/>
        <w:ind w:left="1080"/>
        <w:contextualSpacing/>
        <w:rPr>
          <w:rFonts w:asciiTheme="majorHAnsi" w:eastAsiaTheme="majorEastAsia" w:hAnsiTheme="majorHAnsi" w:cstheme="majorBidi"/>
          <w:color w:val="1F3763" w:themeColor="accent1" w:themeShade="7F"/>
          <w:sz w:val="24"/>
          <w:szCs w:val="24"/>
        </w:rPr>
      </w:pPr>
    </w:p>
    <w:p w:rsidR="00B84F50" w:rsidRPr="00B84F50" w:rsidRDefault="00B84F50" w:rsidP="00B84F50">
      <w:pPr>
        <w:keepNext/>
        <w:keepLines/>
        <w:spacing w:before="40" w:after="0" w:line="240" w:lineRule="auto"/>
        <w:outlineLvl w:val="3"/>
        <w:rPr>
          <w:rFonts w:asciiTheme="majorHAnsi" w:eastAsiaTheme="majorEastAsia" w:hAnsiTheme="majorHAnsi" w:cstheme="majorBidi"/>
          <w:iCs/>
          <w:color w:val="2F5496" w:themeColor="accent1" w:themeShade="BF"/>
          <w:sz w:val="32"/>
          <w:szCs w:val="32"/>
        </w:rPr>
      </w:pPr>
    </w:p>
    <w:p w:rsidR="00B84F50" w:rsidRPr="00B84F50" w:rsidRDefault="00B84F50" w:rsidP="00B84F50">
      <w:pPr>
        <w:spacing w:after="0" w:line="240" w:lineRule="auto"/>
        <w:rPr>
          <w:rFonts w:ascii="Calibri" w:hAnsi="Calibri" w:cs="Calibri"/>
        </w:rPr>
      </w:pPr>
    </w:p>
    <w:p w:rsidR="00B84F50" w:rsidRPr="00B84F50" w:rsidRDefault="00B84F50" w:rsidP="00B84F50">
      <w:pPr>
        <w:spacing w:after="0" w:line="240" w:lineRule="auto"/>
        <w:rPr>
          <w:rFonts w:ascii="Calibri" w:hAnsi="Calibri" w:cs="Calibri"/>
        </w:rPr>
      </w:pPr>
    </w:p>
    <w:p w:rsidR="00B84F50" w:rsidRPr="00B84F50" w:rsidRDefault="00B84F50" w:rsidP="00B84F50">
      <w:pPr>
        <w:spacing w:after="0" w:line="240" w:lineRule="auto"/>
        <w:rPr>
          <w:rFonts w:ascii="Calibri" w:hAnsi="Calibri" w:cs="Calibri"/>
        </w:rPr>
      </w:pPr>
    </w:p>
    <w:p w:rsidR="00B84F50" w:rsidRPr="00B84F50" w:rsidRDefault="00B84F50" w:rsidP="00B84F50">
      <w:pPr>
        <w:spacing w:after="0" w:line="240" w:lineRule="auto"/>
        <w:rPr>
          <w:rFonts w:ascii="Calibri" w:hAnsi="Calibri" w:cs="Calibri"/>
        </w:rPr>
      </w:pPr>
    </w:p>
    <w:p w:rsidR="00B84F50" w:rsidRPr="00B84F50" w:rsidRDefault="00B84F50" w:rsidP="00B84F50">
      <w:pPr>
        <w:spacing w:after="0" w:line="240" w:lineRule="auto"/>
        <w:rPr>
          <w:rFonts w:ascii="Calibri" w:hAnsi="Calibri" w:cs="Calibri"/>
        </w:rPr>
      </w:pPr>
    </w:p>
    <w:p w:rsidR="00B84F50" w:rsidRPr="00B84F50" w:rsidRDefault="00B84F50" w:rsidP="00B84F50">
      <w:pPr>
        <w:spacing w:after="0" w:line="240" w:lineRule="auto"/>
        <w:rPr>
          <w:rFonts w:ascii="Calibri" w:hAnsi="Calibri" w:cs="Calibri"/>
        </w:rPr>
      </w:pPr>
    </w:p>
    <w:p w:rsidR="00CA7307" w:rsidRDefault="00CA7307"/>
    <w:sectPr w:rsidR="00CA730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4F50" w:rsidRDefault="00B84F50" w:rsidP="00B84F50">
      <w:pPr>
        <w:spacing w:after="0" w:line="240" w:lineRule="auto"/>
      </w:pPr>
      <w:r>
        <w:separator/>
      </w:r>
    </w:p>
  </w:endnote>
  <w:endnote w:type="continuationSeparator" w:id="0">
    <w:p w:rsidR="00B84F50" w:rsidRDefault="00B84F50" w:rsidP="00B84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47632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152F3" w:rsidRDefault="005152F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448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152F3" w:rsidRDefault="005152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4F50" w:rsidRDefault="00B84F50" w:rsidP="00B84F50">
      <w:pPr>
        <w:spacing w:after="0" w:line="240" w:lineRule="auto"/>
      </w:pPr>
      <w:r>
        <w:separator/>
      </w:r>
    </w:p>
  </w:footnote>
  <w:footnote w:type="continuationSeparator" w:id="0">
    <w:p w:rsidR="00B84F50" w:rsidRDefault="00B84F50" w:rsidP="00B84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F50" w:rsidRDefault="00B84F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F61D4"/>
    <w:multiLevelType w:val="hybridMultilevel"/>
    <w:tmpl w:val="BA5A8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F35B4"/>
    <w:multiLevelType w:val="hybridMultilevel"/>
    <w:tmpl w:val="CB90C7E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381E20"/>
    <w:multiLevelType w:val="hybridMultilevel"/>
    <w:tmpl w:val="E95C2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E30A6"/>
    <w:multiLevelType w:val="hybridMultilevel"/>
    <w:tmpl w:val="135275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4A52147"/>
    <w:multiLevelType w:val="hybridMultilevel"/>
    <w:tmpl w:val="A1D04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1C1814"/>
    <w:multiLevelType w:val="hybridMultilevel"/>
    <w:tmpl w:val="E32246A8"/>
    <w:lvl w:ilvl="0" w:tplc="04090001">
      <w:start w:val="1"/>
      <w:numFmt w:val="bullet"/>
      <w:lvlText w:val=""/>
      <w:lvlJc w:val="left"/>
      <w:pPr>
        <w:ind w:left="10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6" w15:restartNumberingAfterBreak="0">
    <w:nsid w:val="1F6A5460"/>
    <w:multiLevelType w:val="hybridMultilevel"/>
    <w:tmpl w:val="75469B1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74E0462"/>
    <w:multiLevelType w:val="hybridMultilevel"/>
    <w:tmpl w:val="B60EE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B0275E"/>
    <w:multiLevelType w:val="hybridMultilevel"/>
    <w:tmpl w:val="11F64F5C"/>
    <w:lvl w:ilvl="0" w:tplc="04090001">
      <w:start w:val="1"/>
      <w:numFmt w:val="bullet"/>
      <w:lvlText w:val=""/>
      <w:lvlJc w:val="left"/>
      <w:pPr>
        <w:ind w:left="10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9" w15:restartNumberingAfterBreak="0">
    <w:nsid w:val="58D1129C"/>
    <w:multiLevelType w:val="hybridMultilevel"/>
    <w:tmpl w:val="33B27D56"/>
    <w:lvl w:ilvl="0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0" w15:restartNumberingAfterBreak="0">
    <w:nsid w:val="6A476E8C"/>
    <w:multiLevelType w:val="hybridMultilevel"/>
    <w:tmpl w:val="DAD83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BD6335"/>
    <w:multiLevelType w:val="hybridMultilevel"/>
    <w:tmpl w:val="386AC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8C209B"/>
    <w:multiLevelType w:val="hybridMultilevel"/>
    <w:tmpl w:val="409C163E"/>
    <w:lvl w:ilvl="0" w:tplc="04090001">
      <w:start w:val="1"/>
      <w:numFmt w:val="bullet"/>
      <w:lvlText w:val=""/>
      <w:lvlJc w:val="left"/>
      <w:pPr>
        <w:ind w:left="11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</w:abstractNum>
  <w:abstractNum w:abstractNumId="13" w15:restartNumberingAfterBreak="0">
    <w:nsid w:val="7E962621"/>
    <w:multiLevelType w:val="hybridMultilevel"/>
    <w:tmpl w:val="D3FE6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2"/>
  </w:num>
  <w:num w:numId="8">
    <w:abstractNumId w:val="0"/>
  </w:num>
  <w:num w:numId="9">
    <w:abstractNumId w:val="7"/>
  </w:num>
  <w:num w:numId="10">
    <w:abstractNumId w:val="11"/>
  </w:num>
  <w:num w:numId="11">
    <w:abstractNumId w:val="13"/>
  </w:num>
  <w:num w:numId="12">
    <w:abstractNumId w:val="8"/>
  </w:num>
  <w:num w:numId="13">
    <w:abstractNumId w:val="5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F50"/>
    <w:rsid w:val="00044E94"/>
    <w:rsid w:val="00050557"/>
    <w:rsid w:val="00087752"/>
    <w:rsid w:val="00094C39"/>
    <w:rsid w:val="00104A28"/>
    <w:rsid w:val="00190629"/>
    <w:rsid w:val="001916B8"/>
    <w:rsid w:val="002519FA"/>
    <w:rsid w:val="0029326F"/>
    <w:rsid w:val="0032525E"/>
    <w:rsid w:val="003272C8"/>
    <w:rsid w:val="003A269D"/>
    <w:rsid w:val="004A4480"/>
    <w:rsid w:val="005152F3"/>
    <w:rsid w:val="005B11C6"/>
    <w:rsid w:val="005C7BBE"/>
    <w:rsid w:val="00654AF7"/>
    <w:rsid w:val="006A6D6C"/>
    <w:rsid w:val="00712D42"/>
    <w:rsid w:val="008B6F8D"/>
    <w:rsid w:val="00B459DB"/>
    <w:rsid w:val="00B620BF"/>
    <w:rsid w:val="00B84F50"/>
    <w:rsid w:val="00BE269D"/>
    <w:rsid w:val="00CA7307"/>
    <w:rsid w:val="00E8319B"/>
    <w:rsid w:val="00E834B9"/>
    <w:rsid w:val="00FC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8577D768-34AF-4314-86FB-DC764A1A9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84F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F50"/>
    <w:pPr>
      <w:spacing w:after="0" w:line="240" w:lineRule="auto"/>
    </w:pPr>
    <w:rPr>
      <w:rFonts w:ascii="Calibri" w:hAnsi="Calibri" w:cs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F50"/>
    <w:rPr>
      <w:rFonts w:ascii="Calibri" w:hAnsi="Calibri" w:cs="Calibr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F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F5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84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4F50"/>
  </w:style>
  <w:style w:type="paragraph" w:styleId="Footer">
    <w:name w:val="footer"/>
    <w:basedOn w:val="Normal"/>
    <w:link w:val="FooterChar"/>
    <w:uiPriority w:val="99"/>
    <w:unhideWhenUsed/>
    <w:rsid w:val="00B84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4F50"/>
  </w:style>
  <w:style w:type="paragraph" w:styleId="ListParagraph">
    <w:name w:val="List Paragraph"/>
    <w:basedOn w:val="Normal"/>
    <w:uiPriority w:val="34"/>
    <w:qFormat/>
    <w:rsid w:val="00B84F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520</Words>
  <Characters>2964</Characters>
  <Application>Microsoft Office Word</Application>
  <DocSecurity>4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12</vt:i4>
      </vt:variant>
    </vt:vector>
  </HeadingPairs>
  <TitlesOfParts>
    <vt:vector size="13" baseType="lpstr">
      <vt:lpstr/>
      <vt:lpstr>Municipal Water Supply Management Plan Template</vt:lpstr>
      <vt:lpstr>        Existing </vt:lpstr>
      <vt:lpstr>    Future</vt:lpstr>
      <vt:lpstr>    Average and Peak Daily, Monthly and Yearly demands</vt:lpstr>
      <vt:lpstr>    Total per capita demand</vt:lpstr>
      <vt:lpstr>Water Supply Inventory (if water service is provided by more than one utility, p</vt:lpstr>
      <vt:lpstr>    Existing Water Service Area</vt:lpstr>
      <vt:lpstr>    Source Water Supply Availability for the Water Service Area</vt:lpstr>
      <vt:lpstr>    Water Supply Inventory for the Water Service Area</vt:lpstr>
      <vt:lpstr>Assessment for future growth</vt:lpstr>
      <vt:lpstr>    10-year Capital Improvement Plan</vt:lpstr>
      <vt:lpstr>    </vt:lpstr>
    </vt:vector>
  </TitlesOfParts>
  <Company/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Zalaskus, Diane</dc:creator>
  <cp:keywords/>
  <dc:description/>
  <cp:lastModifiedBy>Zalaskus, Diane</cp:lastModifiedBy>
  <cp:revision>2</cp:revision>
  <cp:lastPrinted>2017-08-21T19:30:00Z</cp:lastPrinted>
  <dcterms:created xsi:type="dcterms:W3CDTF">2017-08-23T16:40:00Z</dcterms:created>
  <dcterms:modified xsi:type="dcterms:W3CDTF">2017-08-23T16:40:00Z</dcterms:modified>
</cp:coreProperties>
</file>